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7C07C" w14:textId="48F791F2" w:rsidR="004473E0" w:rsidRPr="000866D4" w:rsidRDefault="007D6AD7" w:rsidP="000866D4">
      <w:pPr>
        <w:spacing w:after="0"/>
        <w:rPr>
          <w:b/>
          <w:sz w:val="28"/>
        </w:rPr>
      </w:pPr>
      <w:bookmarkStart w:id="0" w:name="_GoBack"/>
      <w:bookmarkEnd w:id="0"/>
      <w:r w:rsidRPr="00311523">
        <w:rPr>
          <w:b/>
          <w:sz w:val="28"/>
        </w:rPr>
        <w:t>Author Name</w:t>
      </w:r>
      <w:r w:rsidR="000866D4">
        <w:rPr>
          <w:b/>
          <w:sz w:val="28"/>
        </w:rPr>
        <w:t xml:space="preserve">: </w:t>
      </w:r>
      <w:r w:rsidR="00B106D7" w:rsidRPr="00311523">
        <w:t>Jaideep S. Talwalkar, MD</w:t>
      </w:r>
      <w:r w:rsidR="00227BD7" w:rsidRPr="00311523">
        <w:t xml:space="preserve"> &amp; Joseph Donroe, MD</w:t>
      </w:r>
    </w:p>
    <w:p w14:paraId="41800461" w14:textId="59520500" w:rsidR="007D6AD7" w:rsidRDefault="007D6AD7" w:rsidP="000866D4">
      <w:pPr>
        <w:spacing w:after="0"/>
      </w:pPr>
      <w:r w:rsidRPr="00311523">
        <w:rPr>
          <w:b/>
          <w:sz w:val="28"/>
        </w:rPr>
        <w:t>Clinical Skills Education Title</w:t>
      </w:r>
      <w:r w:rsidR="000866D4">
        <w:rPr>
          <w:b/>
          <w:sz w:val="28"/>
        </w:rPr>
        <w:t>:</w:t>
      </w:r>
      <w:r w:rsidR="000866D4">
        <w:t xml:space="preserve"> </w:t>
      </w:r>
      <w:r w:rsidR="00980C01" w:rsidRPr="00311523">
        <w:t>The Sensitive Use of Drapes and Gowns During the</w:t>
      </w:r>
      <w:r w:rsidR="00B106D7" w:rsidRPr="00311523">
        <w:t xml:space="preserve"> Physical Exam</w:t>
      </w:r>
      <w:r w:rsidR="000866D4">
        <w:t>ination</w:t>
      </w:r>
    </w:p>
    <w:p w14:paraId="3E674BC1" w14:textId="77777777" w:rsidR="000866D4" w:rsidRPr="00311523" w:rsidRDefault="000866D4" w:rsidP="000866D4">
      <w:pPr>
        <w:spacing w:after="0"/>
      </w:pPr>
    </w:p>
    <w:p w14:paraId="6734C58B" w14:textId="14DFCCBA" w:rsidR="00A614A1" w:rsidRPr="00311523" w:rsidRDefault="00155425" w:rsidP="000866D4">
      <w:pPr>
        <w:spacing w:after="0"/>
        <w:rPr>
          <w:b/>
          <w:sz w:val="28"/>
        </w:rPr>
      </w:pPr>
      <w:r>
        <w:rPr>
          <w:b/>
          <w:sz w:val="28"/>
        </w:rPr>
        <w:t>Overview</w:t>
      </w:r>
    </w:p>
    <w:p w14:paraId="6E8B4A32" w14:textId="2CEEDD4D" w:rsidR="00980C01" w:rsidRDefault="00980C01" w:rsidP="000866D4">
      <w:pPr>
        <w:spacing w:after="0"/>
        <w:rPr>
          <w:rFonts w:cs="Times New Roman"/>
        </w:rPr>
      </w:pPr>
      <w:r w:rsidRPr="00311523">
        <w:t xml:space="preserve">In order to optimize the predictive value of the physical examination, the provider must perform maneuvers correctly. </w:t>
      </w:r>
      <w:r w:rsidR="008B7973">
        <w:t>The p</w:t>
      </w:r>
      <w:r w:rsidRPr="00311523">
        <w:t>roper use of drap</w:t>
      </w:r>
      <w:r w:rsidR="000849A0" w:rsidRPr="00311523">
        <w:t>es</w:t>
      </w:r>
      <w:r w:rsidRPr="00311523">
        <w:t xml:space="preserve"> is an important component of correctly performing physical examination </w:t>
      </w:r>
      <w:r w:rsidR="000849A0" w:rsidRPr="00311523">
        <w:t>maneuvers. Skin lesions are missed when “inspection” occurs through clothing</w:t>
      </w:r>
      <w:r w:rsidR="007C5B9B">
        <w:t>,</w:t>
      </w:r>
      <w:r w:rsidR="000849A0" w:rsidRPr="00311523">
        <w:t xml:space="preserve"> crackles are erroneously reported when the lungs are examined through a t-shirt, and subtle findings on the heart exam go undetected when auscultation is performed over clothing. </w:t>
      </w:r>
      <w:r w:rsidR="00313D87" w:rsidRPr="00311523">
        <w:t xml:space="preserve">Accordingly, </w:t>
      </w:r>
      <w:r w:rsidR="00155425">
        <w:t xml:space="preserve">the </w:t>
      </w:r>
      <w:r w:rsidR="00313D87" w:rsidRPr="00311523">
        <w:rPr>
          <w:rFonts w:cs="Times New Roman"/>
        </w:rPr>
        <w:t>best practice standards call for examin</w:t>
      </w:r>
      <w:r w:rsidR="00155425">
        <w:rPr>
          <w:rFonts w:cs="Times New Roman"/>
        </w:rPr>
        <w:t>ing</w:t>
      </w:r>
      <w:r w:rsidR="00313D87" w:rsidRPr="00311523">
        <w:rPr>
          <w:rFonts w:cs="Times New Roman"/>
        </w:rPr>
        <w:t xml:space="preserve"> with one’s hands or equipment in </w:t>
      </w:r>
      <w:commentRangeStart w:id="1"/>
      <w:r w:rsidR="00313D87" w:rsidRPr="00311523">
        <w:rPr>
          <w:rFonts w:cs="Times New Roman"/>
        </w:rPr>
        <w:t xml:space="preserve">direct contact with the patient’s skin </w:t>
      </w:r>
      <w:commentRangeEnd w:id="1"/>
      <w:r w:rsidR="007C5B9B">
        <w:rPr>
          <w:rStyle w:val="CommentReference"/>
        </w:rPr>
        <w:commentReference w:id="1"/>
      </w:r>
      <w:r w:rsidR="00313D87" w:rsidRPr="00311523">
        <w:rPr>
          <w:rFonts w:cs="Times New Roman"/>
        </w:rPr>
        <w:t>(</w:t>
      </w:r>
      <w:r w:rsidR="00313D87" w:rsidRPr="007367AE">
        <w:rPr>
          <w:rFonts w:cs="Times New Roman"/>
          <w:i/>
          <w:rPrChange w:id="2" w:author="Jessica Stanis" w:date="2015-04-23T15:10:00Z">
            <w:rPr>
              <w:rFonts w:cs="Times New Roman"/>
            </w:rPr>
          </w:rPrChange>
        </w:rPr>
        <w:t>i.e.</w:t>
      </w:r>
      <w:r w:rsidR="00313D87" w:rsidRPr="00311523">
        <w:rPr>
          <w:rFonts w:cs="Times New Roman"/>
        </w:rPr>
        <w:t>, do not examine through a gown, drape, or clothing)</w:t>
      </w:r>
      <w:r w:rsidR="00155425">
        <w:rPr>
          <w:rFonts w:cs="Times New Roman"/>
        </w:rPr>
        <w:t>.</w:t>
      </w:r>
    </w:p>
    <w:p w14:paraId="59B2806D" w14:textId="77777777" w:rsidR="00BB043E" w:rsidRDefault="00BB043E" w:rsidP="000866D4">
      <w:pPr>
        <w:spacing w:after="0"/>
        <w:rPr>
          <w:rFonts w:cs="Times New Roman"/>
        </w:rPr>
      </w:pPr>
    </w:p>
    <w:p w14:paraId="443BF1AD" w14:textId="59FEB42C" w:rsidR="007C5B9B" w:rsidRPr="00311523" w:rsidRDefault="00EC53EF" w:rsidP="000866D4">
      <w:pPr>
        <w:spacing w:after="0"/>
        <w:rPr>
          <w:b/>
          <w:sz w:val="28"/>
        </w:rPr>
      </w:pPr>
      <w:r w:rsidRPr="00575AE0">
        <w:rPr>
          <w:rFonts w:cs="Times New Roman"/>
        </w:rPr>
        <w:t>In addition</w:t>
      </w:r>
      <w:r w:rsidR="00D7000C">
        <w:rPr>
          <w:rFonts w:cs="Times New Roman"/>
        </w:rPr>
        <w:t xml:space="preserve"> to</w:t>
      </w:r>
      <w:r w:rsidRPr="00575AE0">
        <w:rPr>
          <w:rFonts w:cs="Times New Roman"/>
        </w:rPr>
        <w:t xml:space="preserve"> </w:t>
      </w:r>
      <w:r w:rsidRPr="00BB043E">
        <w:rPr>
          <w:rFonts w:cs="Times New Roman"/>
        </w:rPr>
        <w:t>its</w:t>
      </w:r>
      <w:r w:rsidR="00021220">
        <w:rPr>
          <w:rFonts w:cs="Times New Roman"/>
        </w:rPr>
        <w:t xml:space="preserve"> </w:t>
      </w:r>
      <w:r w:rsidRPr="00575AE0">
        <w:rPr>
          <w:rFonts w:cs="Times New Roman"/>
        </w:rPr>
        <w:t>clinical value</w:t>
      </w:r>
      <w:r w:rsidRPr="00BB043E">
        <w:rPr>
          <w:rFonts w:cs="Times New Roman"/>
        </w:rPr>
        <w:t xml:space="preserve">, the correct draping technique </w:t>
      </w:r>
      <w:r w:rsidR="00575AE0" w:rsidRPr="00BB043E">
        <w:rPr>
          <w:rFonts w:cs="Times New Roman"/>
        </w:rPr>
        <w:t xml:space="preserve">is important for </w:t>
      </w:r>
      <w:r w:rsidRPr="00BB043E">
        <w:rPr>
          <w:rFonts w:cs="Times New Roman"/>
        </w:rPr>
        <w:t>improving the patient’s comfo</w:t>
      </w:r>
      <w:r w:rsidR="00575AE0">
        <w:rPr>
          <w:rFonts w:cs="Times New Roman"/>
        </w:rPr>
        <w:t>rt</w:t>
      </w:r>
      <w:r w:rsidR="00575AE0" w:rsidRPr="00BB043E">
        <w:rPr>
          <w:rFonts w:cs="Times New Roman"/>
        </w:rPr>
        <w:t xml:space="preserve"> level </w:t>
      </w:r>
      <w:r w:rsidRPr="00BB043E">
        <w:rPr>
          <w:rFonts w:cs="Times New Roman"/>
        </w:rPr>
        <w:t>during the encounter</w:t>
      </w:r>
      <w:r w:rsidRPr="002630E6">
        <w:rPr>
          <w:rFonts w:cs="Times New Roman"/>
        </w:rPr>
        <w:t>.</w:t>
      </w:r>
      <w:r w:rsidR="00980C01" w:rsidRPr="00311523">
        <w:t xml:space="preserve"> Like all other aspects of the physical exam, it takes deliberate thought and practice to find the right balance between draping, which </w:t>
      </w:r>
      <w:r w:rsidR="00727505">
        <w:t>is done</w:t>
      </w:r>
      <w:r w:rsidR="00980C01" w:rsidRPr="00311523">
        <w:t xml:space="preserve"> to preserve patient modesty, and exposure, which is necessary to optimize access to the parts </w:t>
      </w:r>
      <w:r w:rsidR="00727505">
        <w:t xml:space="preserve">that need </w:t>
      </w:r>
      <w:r w:rsidR="00980C01" w:rsidRPr="00311523">
        <w:t>examin</w:t>
      </w:r>
      <w:r w:rsidR="00727505">
        <w:t>ation</w:t>
      </w:r>
      <w:r w:rsidR="00980C01" w:rsidRPr="00311523">
        <w:t>.</w:t>
      </w:r>
      <w:r w:rsidR="00313D87" w:rsidRPr="00311523">
        <w:t xml:space="preserve"> Individual provider styles in the use of gowns and drapes vary considerably based on the site of practice, resource availability, and discipline within medicine. </w:t>
      </w:r>
      <w:r w:rsidR="00044C22" w:rsidRPr="00311523">
        <w:t>This video provide</w:t>
      </w:r>
      <w:r w:rsidR="00727505">
        <w:t>s</w:t>
      </w:r>
      <w:r w:rsidR="00044C22" w:rsidRPr="00311523">
        <w:t xml:space="preserve"> </w:t>
      </w:r>
      <w:r w:rsidR="00575AE0">
        <w:t xml:space="preserve">a </w:t>
      </w:r>
      <w:r w:rsidR="00044C22" w:rsidRPr="00311523">
        <w:t>general overview of some of the most common techniques used</w:t>
      </w:r>
      <w:r w:rsidR="0075041E" w:rsidRPr="00311523">
        <w:t>,</w:t>
      </w:r>
      <w:r w:rsidR="008C1602">
        <w:t xml:space="preserve"> combining</w:t>
      </w:r>
      <w:r w:rsidR="0075041E" w:rsidRPr="00311523">
        <w:t xml:space="preserve"> techniques that utilize common draping approaches</w:t>
      </w:r>
      <w:r w:rsidR="00044C22" w:rsidRPr="00311523">
        <w:t xml:space="preserve">. </w:t>
      </w:r>
    </w:p>
    <w:p w14:paraId="5FAB5A8A" w14:textId="77777777" w:rsidR="00713190" w:rsidRDefault="00713190" w:rsidP="000866D4">
      <w:pPr>
        <w:spacing w:after="0"/>
        <w:rPr>
          <w:b/>
          <w:sz w:val="28"/>
        </w:rPr>
      </w:pPr>
    </w:p>
    <w:p w14:paraId="53F7BF9E" w14:textId="00333935" w:rsidR="00E80F3B" w:rsidRPr="00311523" w:rsidRDefault="007D6AD7" w:rsidP="000866D4">
      <w:pPr>
        <w:spacing w:after="0"/>
        <w:rPr>
          <w:sz w:val="28"/>
        </w:rPr>
      </w:pPr>
      <w:r w:rsidRPr="00311523">
        <w:rPr>
          <w:b/>
          <w:sz w:val="28"/>
        </w:rPr>
        <w:t>Procedure</w:t>
      </w:r>
    </w:p>
    <w:p w14:paraId="627EF5A0" w14:textId="3264DF0F" w:rsidR="00DA3FB7" w:rsidRPr="00311523" w:rsidRDefault="00DA3FB7" w:rsidP="000866D4">
      <w:pPr>
        <w:tabs>
          <w:tab w:val="left" w:pos="540"/>
          <w:tab w:val="left" w:pos="1080"/>
          <w:tab w:val="left" w:pos="1620"/>
        </w:tabs>
        <w:spacing w:after="0"/>
        <w:rPr>
          <w:rFonts w:cs="Times New Roman"/>
        </w:rPr>
      </w:pPr>
      <w:r w:rsidRPr="00311523">
        <w:rPr>
          <w:rFonts w:cs="Times New Roman"/>
        </w:rPr>
        <w:t>1. Offering the gown and drape</w:t>
      </w:r>
      <w:r w:rsidR="00727505">
        <w:rPr>
          <w:rFonts w:cs="Times New Roman"/>
        </w:rPr>
        <w:t>.</w:t>
      </w:r>
    </w:p>
    <w:p w14:paraId="3A96C8BC" w14:textId="77777777" w:rsidR="000866D4" w:rsidRDefault="000866D4" w:rsidP="000866D4">
      <w:pPr>
        <w:tabs>
          <w:tab w:val="left" w:pos="540"/>
          <w:tab w:val="left" w:pos="1080"/>
          <w:tab w:val="left" w:pos="1620"/>
        </w:tabs>
        <w:spacing w:after="0"/>
        <w:rPr>
          <w:rFonts w:cs="Times New Roman"/>
          <w:highlight w:val="yellow"/>
        </w:rPr>
      </w:pPr>
    </w:p>
    <w:p w14:paraId="3BA1E42D" w14:textId="05958EF0" w:rsidR="00980C01" w:rsidRPr="008C1602" w:rsidRDefault="00DA3FB7" w:rsidP="000866D4">
      <w:pPr>
        <w:tabs>
          <w:tab w:val="left" w:pos="540"/>
          <w:tab w:val="left" w:pos="1080"/>
          <w:tab w:val="left" w:pos="1620"/>
        </w:tabs>
        <w:spacing w:after="0"/>
        <w:rPr>
          <w:rFonts w:cs="Times New Roman"/>
        </w:rPr>
      </w:pPr>
      <w:r w:rsidRPr="00311523">
        <w:rPr>
          <w:rFonts w:cs="Times New Roman"/>
          <w:highlight w:val="yellow"/>
        </w:rPr>
        <w:t>1</w:t>
      </w:r>
      <w:r w:rsidR="00980C01" w:rsidRPr="00311523">
        <w:rPr>
          <w:rFonts w:cs="Times New Roman"/>
          <w:highlight w:val="yellow"/>
        </w:rPr>
        <w:t xml:space="preserve">.1 Ensure </w:t>
      </w:r>
      <w:r w:rsidR="008B7973">
        <w:rPr>
          <w:rFonts w:cs="Times New Roman"/>
          <w:highlight w:val="yellow"/>
        </w:rPr>
        <w:t xml:space="preserve">that </w:t>
      </w:r>
      <w:r w:rsidR="00980C01" w:rsidRPr="00311523">
        <w:rPr>
          <w:rFonts w:cs="Times New Roman"/>
          <w:highlight w:val="yellow"/>
        </w:rPr>
        <w:t xml:space="preserve">the patient is dressed appropriately for the planned exam. If necessary, provide the patient with a gown and drape. </w:t>
      </w:r>
      <w:r w:rsidR="00092CC9" w:rsidRPr="008C1602">
        <w:rPr>
          <w:rFonts w:cs="Times New Roman"/>
          <w:highlight w:val="yellow"/>
        </w:rPr>
        <w:t xml:space="preserve">Certain patients may find it acceptable to be examined while </w:t>
      </w:r>
      <w:commentRangeStart w:id="3"/>
      <w:r w:rsidR="00092CC9" w:rsidRPr="008C1602">
        <w:rPr>
          <w:rFonts w:cs="Times New Roman"/>
          <w:highlight w:val="yellow"/>
        </w:rPr>
        <w:t xml:space="preserve">shirtless, </w:t>
      </w:r>
      <w:commentRangeEnd w:id="3"/>
      <w:r w:rsidR="00813475">
        <w:rPr>
          <w:rStyle w:val="CommentReference"/>
        </w:rPr>
        <w:commentReference w:id="3"/>
      </w:r>
      <w:r w:rsidR="00092CC9" w:rsidRPr="008C1602">
        <w:rPr>
          <w:rFonts w:cs="Times New Roman"/>
          <w:highlight w:val="yellow"/>
        </w:rPr>
        <w:t xml:space="preserve">which provides optimal access to </w:t>
      </w:r>
      <w:r w:rsidR="008B7973">
        <w:rPr>
          <w:rFonts w:cs="Times New Roman"/>
          <w:highlight w:val="yellow"/>
        </w:rPr>
        <w:t xml:space="preserve">the </w:t>
      </w:r>
      <w:r w:rsidR="00092CC9" w:rsidRPr="008C1602">
        <w:rPr>
          <w:rFonts w:cs="Times New Roman"/>
          <w:highlight w:val="yellow"/>
        </w:rPr>
        <w:t>structures in the neck</w:t>
      </w:r>
      <w:r w:rsidR="00EE4FF0" w:rsidRPr="008C1602">
        <w:rPr>
          <w:rFonts w:cs="Times New Roman"/>
          <w:highlight w:val="yellow"/>
        </w:rPr>
        <w:t>,</w:t>
      </w:r>
      <w:r w:rsidR="00092CC9" w:rsidRPr="008C1602">
        <w:rPr>
          <w:rFonts w:cs="Times New Roman"/>
          <w:highlight w:val="yellow"/>
        </w:rPr>
        <w:t xml:space="preserve"> thorax</w:t>
      </w:r>
      <w:r w:rsidR="00EE4FF0" w:rsidRPr="008C1602">
        <w:rPr>
          <w:rFonts w:cs="Times New Roman"/>
          <w:highlight w:val="yellow"/>
        </w:rPr>
        <w:t>, and abdomen</w:t>
      </w:r>
      <w:r w:rsidR="00092CC9" w:rsidRPr="00311523">
        <w:rPr>
          <w:rFonts w:cs="Times New Roman"/>
        </w:rPr>
        <w:t xml:space="preserve">. </w:t>
      </w:r>
      <w:r w:rsidR="00092CC9" w:rsidRPr="003423F8">
        <w:rPr>
          <w:rFonts w:cs="Times New Roman"/>
        </w:rPr>
        <w:t>In the interest of avoiding unnecessary exposure of women’s breasts, clinicians often conduct the examination w</w:t>
      </w:r>
      <w:r w:rsidR="00074931">
        <w:rPr>
          <w:rFonts w:cs="Times New Roman"/>
        </w:rPr>
        <w:t>ith</w:t>
      </w:r>
      <w:r w:rsidR="00092CC9" w:rsidRPr="003423F8">
        <w:rPr>
          <w:rFonts w:cs="Times New Roman"/>
        </w:rPr>
        <w:t xml:space="preserve"> the patient wearing a bra or </w:t>
      </w:r>
      <w:r w:rsidR="00074931">
        <w:rPr>
          <w:rFonts w:cs="Times New Roman"/>
        </w:rPr>
        <w:t xml:space="preserve">by </w:t>
      </w:r>
      <w:r w:rsidR="00092CC9" w:rsidRPr="003423F8">
        <w:rPr>
          <w:rFonts w:cs="Times New Roman"/>
        </w:rPr>
        <w:t>using draping techniques with a gown. This video demonstrate</w:t>
      </w:r>
      <w:r w:rsidR="00074931">
        <w:rPr>
          <w:rFonts w:cs="Times New Roman"/>
        </w:rPr>
        <w:t>s</w:t>
      </w:r>
      <w:r w:rsidR="00092CC9" w:rsidRPr="003423F8">
        <w:rPr>
          <w:rFonts w:cs="Times New Roman"/>
        </w:rPr>
        <w:t xml:space="preserve"> </w:t>
      </w:r>
      <w:r w:rsidR="00074931">
        <w:rPr>
          <w:rFonts w:cs="Times New Roman"/>
        </w:rPr>
        <w:t xml:space="preserve">the </w:t>
      </w:r>
      <w:r w:rsidR="00092CC9" w:rsidRPr="003423F8">
        <w:rPr>
          <w:rFonts w:cs="Times New Roman"/>
        </w:rPr>
        <w:t xml:space="preserve">draping technique for a </w:t>
      </w:r>
      <w:r w:rsidR="008B7973">
        <w:rPr>
          <w:rFonts w:cs="Times New Roman"/>
        </w:rPr>
        <w:t>patient</w:t>
      </w:r>
      <w:r w:rsidR="00092CC9" w:rsidRPr="003423F8">
        <w:rPr>
          <w:rFonts w:cs="Times New Roman"/>
        </w:rPr>
        <w:t xml:space="preserve"> who has been instructed to remove </w:t>
      </w:r>
      <w:r w:rsidR="00E05AE0">
        <w:rPr>
          <w:rFonts w:cs="Times New Roman"/>
        </w:rPr>
        <w:t>t</w:t>
      </w:r>
      <w:r w:rsidR="00092CC9" w:rsidRPr="003423F8">
        <w:rPr>
          <w:rFonts w:cs="Times New Roman"/>
        </w:rPr>
        <w:t>he</w:t>
      </w:r>
      <w:r w:rsidR="00E05AE0">
        <w:rPr>
          <w:rFonts w:cs="Times New Roman"/>
        </w:rPr>
        <w:t>i</w:t>
      </w:r>
      <w:r w:rsidR="00092CC9" w:rsidRPr="003423F8">
        <w:rPr>
          <w:rFonts w:cs="Times New Roman"/>
        </w:rPr>
        <w:t>r bra.</w:t>
      </w:r>
    </w:p>
    <w:p w14:paraId="4FE547DC" w14:textId="77777777" w:rsidR="00713190" w:rsidRPr="008C1602" w:rsidRDefault="00713190" w:rsidP="000866D4">
      <w:pPr>
        <w:tabs>
          <w:tab w:val="left" w:pos="540"/>
          <w:tab w:val="left" w:pos="1080"/>
          <w:tab w:val="left" w:pos="1620"/>
        </w:tabs>
        <w:spacing w:after="0"/>
        <w:rPr>
          <w:rFonts w:cs="Times New Roman"/>
        </w:rPr>
      </w:pPr>
    </w:p>
    <w:p w14:paraId="4CBB5F26" w14:textId="6BE9985E" w:rsidR="00980C01" w:rsidRPr="00311523" w:rsidRDefault="00DA3FB7" w:rsidP="000866D4">
      <w:pPr>
        <w:tabs>
          <w:tab w:val="left" w:pos="540"/>
          <w:tab w:val="left" w:pos="1080"/>
          <w:tab w:val="left" w:pos="1620"/>
        </w:tabs>
        <w:spacing w:after="0"/>
        <w:rPr>
          <w:rFonts w:cs="Times New Roman"/>
        </w:rPr>
      </w:pPr>
      <w:r w:rsidRPr="00311523">
        <w:rPr>
          <w:rFonts w:cs="Times New Roman"/>
          <w:highlight w:val="yellow"/>
        </w:rPr>
        <w:t>1.</w:t>
      </w:r>
      <w:r w:rsidR="00980C01" w:rsidRPr="00311523">
        <w:rPr>
          <w:rFonts w:cs="Times New Roman"/>
          <w:highlight w:val="yellow"/>
        </w:rPr>
        <w:t>2 Provide instructions on what to do with the gown and drape (</w:t>
      </w:r>
      <w:r w:rsidR="00980C01" w:rsidRPr="007367AE">
        <w:rPr>
          <w:rFonts w:cs="Times New Roman"/>
          <w:i/>
          <w:highlight w:val="yellow"/>
          <w:rPrChange w:id="4" w:author="Jessica Stanis" w:date="2015-04-23T15:12:00Z">
            <w:rPr>
              <w:rFonts w:cs="Times New Roman"/>
              <w:highlight w:val="yellow"/>
            </w:rPr>
          </w:rPrChange>
        </w:rPr>
        <w:t>e.g.</w:t>
      </w:r>
      <w:r w:rsidR="00980C01" w:rsidRPr="00311523">
        <w:rPr>
          <w:rFonts w:cs="Times New Roman"/>
          <w:highlight w:val="yellow"/>
        </w:rPr>
        <w:t>, “In order to examine you today, I’m going to ask you to change into this gown. Keep it open in the back. You can leave your underwear on, but please remove your other clothing including your bra. You can cover yourself with this drape to keep warm.”)</w:t>
      </w:r>
      <w:r w:rsidR="00074931">
        <w:rPr>
          <w:rFonts w:cs="Times New Roman"/>
        </w:rPr>
        <w:t>.</w:t>
      </w:r>
    </w:p>
    <w:p w14:paraId="2A02932C" w14:textId="77777777" w:rsidR="00713190" w:rsidRPr="00311523" w:rsidRDefault="00713190" w:rsidP="000866D4">
      <w:pPr>
        <w:tabs>
          <w:tab w:val="left" w:pos="540"/>
          <w:tab w:val="left" w:pos="1080"/>
          <w:tab w:val="left" w:pos="1620"/>
        </w:tabs>
        <w:spacing w:after="0"/>
        <w:rPr>
          <w:rFonts w:cs="Times New Roman"/>
        </w:rPr>
      </w:pPr>
    </w:p>
    <w:p w14:paraId="27CFF596" w14:textId="0CD6527C" w:rsidR="00980C01" w:rsidRPr="00311523" w:rsidRDefault="00DA3FB7" w:rsidP="000866D4">
      <w:pPr>
        <w:tabs>
          <w:tab w:val="left" w:pos="540"/>
          <w:tab w:val="left" w:pos="1080"/>
          <w:tab w:val="left" w:pos="1620"/>
        </w:tabs>
        <w:spacing w:after="0"/>
        <w:rPr>
          <w:rFonts w:cs="Times New Roman"/>
        </w:rPr>
      </w:pPr>
      <w:r w:rsidRPr="008C1602">
        <w:rPr>
          <w:rFonts w:cs="Times New Roman"/>
          <w:highlight w:val="yellow"/>
        </w:rPr>
        <w:t>1.</w:t>
      </w:r>
      <w:r w:rsidR="00980C01" w:rsidRPr="008C1602">
        <w:rPr>
          <w:rFonts w:cs="Times New Roman"/>
          <w:highlight w:val="yellow"/>
        </w:rPr>
        <w:t>3 Step out of the room while the patient changes, unless the patient needs help getting changed due to mobility limitations</w:t>
      </w:r>
      <w:r w:rsidR="00074931">
        <w:rPr>
          <w:rFonts w:cs="Times New Roman"/>
          <w:highlight w:val="yellow"/>
        </w:rPr>
        <w:t>,</w:t>
      </w:r>
      <w:r w:rsidR="00311523" w:rsidRPr="008C1602">
        <w:rPr>
          <w:rFonts w:cs="Times New Roman"/>
          <w:highlight w:val="yellow"/>
        </w:rPr>
        <w:t xml:space="preserve"> and let t</w:t>
      </w:r>
      <w:r w:rsidR="00980C01" w:rsidRPr="008C1602">
        <w:rPr>
          <w:rFonts w:cs="Times New Roman"/>
          <w:highlight w:val="yellow"/>
        </w:rPr>
        <w:t>he</w:t>
      </w:r>
      <w:r w:rsidR="00311523" w:rsidRPr="008C1602">
        <w:rPr>
          <w:rFonts w:cs="Times New Roman"/>
          <w:highlight w:val="yellow"/>
        </w:rPr>
        <w:t xml:space="preserve"> </w:t>
      </w:r>
      <w:r w:rsidR="00980C01" w:rsidRPr="008C1602">
        <w:rPr>
          <w:rFonts w:cs="Times New Roman"/>
          <w:highlight w:val="yellow"/>
        </w:rPr>
        <w:t xml:space="preserve">patient know how long </w:t>
      </w:r>
      <w:r w:rsidR="00074931">
        <w:rPr>
          <w:rFonts w:cs="Times New Roman"/>
          <w:highlight w:val="yellow"/>
        </w:rPr>
        <w:t>you’ll be gone</w:t>
      </w:r>
      <w:r w:rsidR="00980C01" w:rsidRPr="008C1602">
        <w:rPr>
          <w:rFonts w:cs="Times New Roman"/>
          <w:highlight w:val="yellow"/>
        </w:rPr>
        <w:t>.</w:t>
      </w:r>
      <w:r w:rsidR="00980C01" w:rsidRPr="00311523">
        <w:rPr>
          <w:rFonts w:cs="Times New Roman"/>
        </w:rPr>
        <w:t xml:space="preserve"> Experienced providers may tend to another task while the patient is changing, which patients typically </w:t>
      </w:r>
      <w:r w:rsidR="00074931">
        <w:rPr>
          <w:rFonts w:cs="Times New Roman"/>
        </w:rPr>
        <w:t>don’t</w:t>
      </w:r>
      <w:r w:rsidR="00980C01" w:rsidRPr="00311523">
        <w:rPr>
          <w:rFonts w:cs="Times New Roman"/>
        </w:rPr>
        <w:t xml:space="preserve"> mind</w:t>
      </w:r>
      <w:r w:rsidR="00074931">
        <w:rPr>
          <w:rFonts w:cs="Times New Roman"/>
        </w:rPr>
        <w:t>,</w:t>
      </w:r>
      <w:r w:rsidR="00980C01" w:rsidRPr="00311523">
        <w:rPr>
          <w:rFonts w:cs="Times New Roman"/>
        </w:rPr>
        <w:t xml:space="preserve"> as long as they know when to expect your return. </w:t>
      </w:r>
    </w:p>
    <w:p w14:paraId="700D5541" w14:textId="77777777" w:rsidR="002B6E93" w:rsidRPr="00311523" w:rsidRDefault="002B6E93" w:rsidP="000866D4">
      <w:pPr>
        <w:tabs>
          <w:tab w:val="left" w:pos="540"/>
          <w:tab w:val="left" w:pos="1080"/>
          <w:tab w:val="left" w:pos="1620"/>
        </w:tabs>
        <w:spacing w:after="0"/>
        <w:rPr>
          <w:rFonts w:cs="Times New Roman"/>
        </w:rPr>
      </w:pPr>
    </w:p>
    <w:p w14:paraId="5A721848" w14:textId="195FD4F0" w:rsidR="00074931" w:rsidRDefault="007C5B9B" w:rsidP="000866D4">
      <w:pPr>
        <w:tabs>
          <w:tab w:val="left" w:pos="540"/>
          <w:tab w:val="left" w:pos="1080"/>
          <w:tab w:val="left" w:pos="1620"/>
        </w:tabs>
        <w:spacing w:after="0"/>
        <w:rPr>
          <w:rFonts w:cs="Times New Roman"/>
          <w:highlight w:val="yellow"/>
        </w:rPr>
      </w:pPr>
      <w:r>
        <w:rPr>
          <w:rFonts w:cs="Times New Roman"/>
          <w:highlight w:val="yellow"/>
        </w:rPr>
        <w:t>2</w:t>
      </w:r>
      <w:r w:rsidR="00377590" w:rsidRPr="008C1602">
        <w:rPr>
          <w:rFonts w:cs="Times New Roman"/>
          <w:highlight w:val="yellow"/>
        </w:rPr>
        <w:t>. Starting the exam</w:t>
      </w:r>
      <w:r w:rsidR="00074931">
        <w:rPr>
          <w:rFonts w:cs="Times New Roman"/>
          <w:highlight w:val="yellow"/>
        </w:rPr>
        <w:t xml:space="preserve">. </w:t>
      </w:r>
    </w:p>
    <w:p w14:paraId="661A72B2" w14:textId="77777777" w:rsidR="00074931" w:rsidRPr="008C1602" w:rsidRDefault="00074931" w:rsidP="000866D4">
      <w:pPr>
        <w:tabs>
          <w:tab w:val="left" w:pos="540"/>
          <w:tab w:val="left" w:pos="1080"/>
          <w:tab w:val="left" w:pos="1620"/>
        </w:tabs>
        <w:spacing w:after="0"/>
        <w:rPr>
          <w:rFonts w:cs="Times New Roman"/>
          <w:highlight w:val="yellow"/>
        </w:rPr>
      </w:pPr>
    </w:p>
    <w:p w14:paraId="41C9AC8E" w14:textId="3EA0B253" w:rsidR="00377590" w:rsidRPr="00311523" w:rsidRDefault="00074931" w:rsidP="000866D4">
      <w:pPr>
        <w:tabs>
          <w:tab w:val="left" w:pos="540"/>
          <w:tab w:val="left" w:pos="1080"/>
          <w:tab w:val="left" w:pos="1620"/>
        </w:tabs>
        <w:spacing w:after="0"/>
        <w:rPr>
          <w:rFonts w:cs="Times New Roman"/>
        </w:rPr>
      </w:pPr>
      <w:r>
        <w:rPr>
          <w:rFonts w:cs="Times New Roman"/>
          <w:highlight w:val="yellow"/>
        </w:rPr>
        <w:t xml:space="preserve">2.1 </w:t>
      </w:r>
      <w:r w:rsidR="00377590" w:rsidRPr="008C1602">
        <w:rPr>
          <w:rFonts w:cs="Times New Roman"/>
          <w:highlight w:val="yellow"/>
        </w:rPr>
        <w:t xml:space="preserve">With the patient seated on the exam table, </w:t>
      </w:r>
      <w:r w:rsidR="00377590" w:rsidRPr="008C1602">
        <w:rPr>
          <w:rFonts w:cs="Arial"/>
          <w:bCs/>
          <w:highlight w:val="yellow"/>
        </w:rPr>
        <w:t>start the exam with the gown fastened, typically in the back, and offer a drape to cover the patient’s lap and legs for warmth</w:t>
      </w:r>
      <w:r w:rsidR="00E21764" w:rsidRPr="008C1602">
        <w:rPr>
          <w:rFonts w:cs="Arial"/>
          <w:bCs/>
          <w:highlight w:val="yellow"/>
        </w:rPr>
        <w:t xml:space="preserve"> and use in subsequent maneuvers</w:t>
      </w:r>
      <w:r>
        <w:rPr>
          <w:rFonts w:cs="Arial"/>
          <w:bCs/>
        </w:rPr>
        <w:t>.</w:t>
      </w:r>
    </w:p>
    <w:p w14:paraId="70EDA391" w14:textId="77777777" w:rsidR="00377590" w:rsidRPr="00311523" w:rsidRDefault="00377590" w:rsidP="000866D4">
      <w:pPr>
        <w:tabs>
          <w:tab w:val="left" w:pos="540"/>
          <w:tab w:val="left" w:pos="1080"/>
          <w:tab w:val="left" w:pos="1620"/>
        </w:tabs>
        <w:spacing w:after="0"/>
        <w:rPr>
          <w:rFonts w:cs="Times New Roman"/>
        </w:rPr>
      </w:pPr>
    </w:p>
    <w:p w14:paraId="1917275C" w14:textId="72F98B1C" w:rsidR="005A7C7D" w:rsidRPr="00311523" w:rsidRDefault="007C5B9B" w:rsidP="000866D4">
      <w:pPr>
        <w:tabs>
          <w:tab w:val="left" w:pos="540"/>
          <w:tab w:val="left" w:pos="1080"/>
          <w:tab w:val="left" w:pos="1620"/>
        </w:tabs>
        <w:spacing w:after="0"/>
        <w:rPr>
          <w:rFonts w:cs="Times New Roman"/>
        </w:rPr>
      </w:pPr>
      <w:r w:rsidRPr="005F1A60">
        <w:rPr>
          <w:rFonts w:cs="Times New Roman"/>
          <w:highlight w:val="yellow"/>
        </w:rPr>
        <w:t>3</w:t>
      </w:r>
      <w:r w:rsidR="00AC1AF4" w:rsidRPr="005F1A60">
        <w:rPr>
          <w:rFonts w:cs="Times New Roman"/>
          <w:highlight w:val="yellow"/>
        </w:rPr>
        <w:t xml:space="preserve">. </w:t>
      </w:r>
      <w:r w:rsidR="00074931" w:rsidRPr="005F1A60">
        <w:rPr>
          <w:rFonts w:cs="Times New Roman"/>
          <w:highlight w:val="yellow"/>
        </w:rPr>
        <w:t>Note that</w:t>
      </w:r>
      <w:r w:rsidR="00EC53EF">
        <w:rPr>
          <w:rFonts w:cs="Times New Roman"/>
        </w:rPr>
        <w:t xml:space="preserve"> </w:t>
      </w:r>
      <w:r w:rsidR="00074931">
        <w:rPr>
          <w:rFonts w:cs="Times New Roman"/>
          <w:highlight w:val="yellow"/>
        </w:rPr>
        <w:t>s</w:t>
      </w:r>
      <w:r w:rsidR="00780E28" w:rsidRPr="008C1602">
        <w:rPr>
          <w:rFonts w:cs="Times New Roman"/>
          <w:highlight w:val="yellow"/>
        </w:rPr>
        <w:t xml:space="preserve">ome aspects of the physical exam can be performed on patients </w:t>
      </w:r>
      <w:r w:rsidR="00074931">
        <w:rPr>
          <w:rFonts w:cs="Times New Roman"/>
          <w:highlight w:val="yellow"/>
        </w:rPr>
        <w:t xml:space="preserve">while they are </w:t>
      </w:r>
      <w:r w:rsidR="00780E28" w:rsidRPr="008C1602">
        <w:rPr>
          <w:rFonts w:cs="Times New Roman"/>
          <w:highlight w:val="yellow"/>
        </w:rPr>
        <w:t>wearing street clothing that permit</w:t>
      </w:r>
      <w:r w:rsidR="00074931">
        <w:rPr>
          <w:rFonts w:cs="Times New Roman"/>
          <w:highlight w:val="yellow"/>
        </w:rPr>
        <w:t>s</w:t>
      </w:r>
      <w:r w:rsidR="00780E28" w:rsidRPr="008C1602">
        <w:rPr>
          <w:rFonts w:cs="Times New Roman"/>
          <w:highlight w:val="yellow"/>
        </w:rPr>
        <w:t xml:space="preserve"> exposure of the region to be inspected.</w:t>
      </w:r>
      <w:r w:rsidR="00780E28" w:rsidRPr="008C1602">
        <w:rPr>
          <w:rFonts w:cs="Times New Roman"/>
        </w:rPr>
        <w:t xml:space="preserve"> These maneuvers include </w:t>
      </w:r>
      <w:r w:rsidR="00074931">
        <w:rPr>
          <w:rFonts w:cs="Times New Roman"/>
        </w:rPr>
        <w:t xml:space="preserve">the </w:t>
      </w:r>
      <w:r w:rsidR="00780E28" w:rsidRPr="008C1602">
        <w:rPr>
          <w:rFonts w:cs="Times New Roman"/>
        </w:rPr>
        <w:t xml:space="preserve">measurement of </w:t>
      </w:r>
      <w:r w:rsidR="00074931">
        <w:rPr>
          <w:rFonts w:cs="Times New Roman"/>
        </w:rPr>
        <w:t xml:space="preserve">the </w:t>
      </w:r>
      <w:r w:rsidR="00780E28" w:rsidRPr="008C1602">
        <w:rPr>
          <w:rFonts w:cs="Times New Roman"/>
        </w:rPr>
        <w:t>vital sig</w:t>
      </w:r>
      <w:r w:rsidR="006165C7" w:rsidRPr="008C1602">
        <w:rPr>
          <w:rFonts w:cs="Times New Roman"/>
        </w:rPr>
        <w:t>n</w:t>
      </w:r>
      <w:r w:rsidR="00780E28" w:rsidRPr="008C1602">
        <w:rPr>
          <w:rFonts w:cs="Times New Roman"/>
        </w:rPr>
        <w:t>s,</w:t>
      </w:r>
      <w:r w:rsidR="006165C7" w:rsidRPr="008C1602">
        <w:rPr>
          <w:rFonts w:cs="Times New Roman"/>
        </w:rPr>
        <w:t xml:space="preserve"> general appearance,</w:t>
      </w:r>
      <w:r w:rsidR="00780E28" w:rsidRPr="008C1602">
        <w:rPr>
          <w:rFonts w:cs="Times New Roman"/>
        </w:rPr>
        <w:t xml:space="preserve"> the HEENT (Head, Eyes, Ears, Nose, </w:t>
      </w:r>
      <w:ins w:id="5" w:author="Jessica Stanis" w:date="2015-04-23T15:30:00Z">
        <w:r w:rsidR="007349DB">
          <w:rPr>
            <w:rFonts w:cs="Times New Roman"/>
          </w:rPr>
          <w:t xml:space="preserve">and </w:t>
        </w:r>
      </w:ins>
      <w:r w:rsidR="00780E28" w:rsidRPr="008C1602">
        <w:rPr>
          <w:rFonts w:cs="Times New Roman"/>
        </w:rPr>
        <w:t xml:space="preserve">Throat) exam, </w:t>
      </w:r>
      <w:r w:rsidR="00074931">
        <w:rPr>
          <w:rFonts w:cs="Times New Roman"/>
        </w:rPr>
        <w:t xml:space="preserve">the </w:t>
      </w:r>
      <w:r w:rsidR="00780E28" w:rsidRPr="008C1602">
        <w:rPr>
          <w:rFonts w:cs="Times New Roman"/>
        </w:rPr>
        <w:t xml:space="preserve">neck exam, </w:t>
      </w:r>
      <w:r w:rsidR="00074931">
        <w:rPr>
          <w:rFonts w:cs="Times New Roman"/>
        </w:rPr>
        <w:t xml:space="preserve">the </w:t>
      </w:r>
      <w:r w:rsidR="00780E28" w:rsidRPr="008C1602">
        <w:rPr>
          <w:rFonts w:cs="Times New Roman"/>
        </w:rPr>
        <w:t xml:space="preserve">abdominal exam, </w:t>
      </w:r>
      <w:r w:rsidR="00074931">
        <w:rPr>
          <w:rFonts w:cs="Times New Roman"/>
        </w:rPr>
        <w:t xml:space="preserve">the </w:t>
      </w:r>
      <w:r w:rsidR="00780E28" w:rsidRPr="008C1602">
        <w:rPr>
          <w:rFonts w:cs="Times New Roman"/>
        </w:rPr>
        <w:t>vascular exam</w:t>
      </w:r>
      <w:r w:rsidR="00074931">
        <w:rPr>
          <w:rFonts w:cs="Times New Roman"/>
        </w:rPr>
        <w:t>,</w:t>
      </w:r>
      <w:r w:rsidR="00780E28" w:rsidRPr="008C1602">
        <w:rPr>
          <w:rFonts w:cs="Times New Roman"/>
        </w:rPr>
        <w:t xml:space="preserve"> and </w:t>
      </w:r>
      <w:r w:rsidR="00074931">
        <w:rPr>
          <w:rFonts w:cs="Times New Roman"/>
        </w:rPr>
        <w:t xml:space="preserve">the </w:t>
      </w:r>
      <w:r w:rsidR="00780E28" w:rsidRPr="008C1602">
        <w:rPr>
          <w:rFonts w:cs="Times New Roman"/>
        </w:rPr>
        <w:t>neurological exam</w:t>
      </w:r>
      <w:r w:rsidR="00074931">
        <w:rPr>
          <w:rFonts w:cs="Times New Roman"/>
        </w:rPr>
        <w:t>.</w:t>
      </w:r>
    </w:p>
    <w:p w14:paraId="459FB82D" w14:textId="77777777" w:rsidR="000866D4" w:rsidRDefault="000866D4" w:rsidP="000866D4">
      <w:pPr>
        <w:tabs>
          <w:tab w:val="left" w:pos="540"/>
          <w:tab w:val="left" w:pos="1080"/>
          <w:tab w:val="left" w:pos="1620"/>
        </w:tabs>
        <w:spacing w:after="0"/>
        <w:rPr>
          <w:rFonts w:cs="Times New Roman"/>
          <w:highlight w:val="yellow"/>
        </w:rPr>
      </w:pPr>
    </w:p>
    <w:p w14:paraId="3FACBEFA" w14:textId="3AA6EAB6" w:rsidR="006B7673" w:rsidRPr="00311523" w:rsidRDefault="007C5B9B" w:rsidP="000866D4">
      <w:pPr>
        <w:tabs>
          <w:tab w:val="left" w:pos="540"/>
          <w:tab w:val="left" w:pos="1080"/>
          <w:tab w:val="left" w:pos="1620"/>
        </w:tabs>
        <w:spacing w:after="0"/>
        <w:rPr>
          <w:rFonts w:cs="Times New Roman"/>
        </w:rPr>
      </w:pPr>
      <w:r>
        <w:rPr>
          <w:rFonts w:cs="Times New Roman"/>
          <w:highlight w:val="yellow"/>
        </w:rPr>
        <w:t>3</w:t>
      </w:r>
      <w:r w:rsidR="006B7673" w:rsidRPr="008C1602">
        <w:rPr>
          <w:rFonts w:cs="Times New Roman"/>
          <w:highlight w:val="yellow"/>
        </w:rPr>
        <w:t xml:space="preserve">.1 </w:t>
      </w:r>
      <w:r w:rsidR="001D5547">
        <w:rPr>
          <w:rFonts w:cs="Times New Roman"/>
          <w:highlight w:val="yellow"/>
        </w:rPr>
        <w:t>To take a m</w:t>
      </w:r>
      <w:r w:rsidR="006B7673" w:rsidRPr="008C1602">
        <w:rPr>
          <w:rFonts w:cs="Times New Roman"/>
          <w:highlight w:val="yellow"/>
        </w:rPr>
        <w:t xml:space="preserve">easurement of </w:t>
      </w:r>
      <w:r w:rsidR="001D5547">
        <w:rPr>
          <w:rFonts w:cs="Times New Roman"/>
          <w:highlight w:val="yellow"/>
        </w:rPr>
        <w:t xml:space="preserve">the </w:t>
      </w:r>
      <w:r w:rsidR="006B7673" w:rsidRPr="008C1602">
        <w:rPr>
          <w:rFonts w:cs="Times New Roman"/>
          <w:highlight w:val="yellow"/>
        </w:rPr>
        <w:t>vital signs</w:t>
      </w:r>
      <w:r w:rsidR="001D5547">
        <w:rPr>
          <w:rFonts w:cs="Times New Roman"/>
          <w:highlight w:val="yellow"/>
        </w:rPr>
        <w:t>, make sure to have</w:t>
      </w:r>
      <w:r w:rsidR="006B7673" w:rsidRPr="008C1602">
        <w:rPr>
          <w:rFonts w:cs="Times New Roman"/>
          <w:highlight w:val="yellow"/>
        </w:rPr>
        <w:t xml:space="preserve"> </w:t>
      </w:r>
      <w:r w:rsidR="00795632" w:rsidRPr="008C1602">
        <w:rPr>
          <w:rFonts w:cs="Times New Roman"/>
          <w:highlight w:val="yellow"/>
        </w:rPr>
        <w:t xml:space="preserve">access to the </w:t>
      </w:r>
      <w:r w:rsidR="001D5547">
        <w:rPr>
          <w:rFonts w:cs="Times New Roman"/>
          <w:highlight w:val="yellow"/>
        </w:rPr>
        <w:t xml:space="preserve">patient’s </w:t>
      </w:r>
      <w:r w:rsidR="00795632" w:rsidRPr="008C1602">
        <w:rPr>
          <w:rFonts w:cs="Times New Roman"/>
          <w:highlight w:val="yellow"/>
        </w:rPr>
        <w:t>arms.</w:t>
      </w:r>
    </w:p>
    <w:p w14:paraId="525DBC8E" w14:textId="77777777" w:rsidR="00321AE2" w:rsidRPr="00311523" w:rsidRDefault="00321AE2" w:rsidP="000866D4">
      <w:pPr>
        <w:tabs>
          <w:tab w:val="left" w:pos="540"/>
          <w:tab w:val="left" w:pos="1080"/>
          <w:tab w:val="left" w:pos="1620"/>
        </w:tabs>
        <w:spacing w:after="0"/>
        <w:rPr>
          <w:rFonts w:cs="Times New Roman"/>
        </w:rPr>
      </w:pPr>
    </w:p>
    <w:p w14:paraId="7EA404DD" w14:textId="47414765" w:rsidR="00BD6836" w:rsidRPr="0047061F" w:rsidRDefault="007C5B9B" w:rsidP="000866D4">
      <w:pPr>
        <w:tabs>
          <w:tab w:val="left" w:pos="540"/>
          <w:tab w:val="left" w:pos="1080"/>
          <w:tab w:val="left" w:pos="1620"/>
        </w:tabs>
        <w:spacing w:after="0"/>
      </w:pPr>
      <w:r>
        <w:rPr>
          <w:rFonts w:cs="Times New Roman"/>
          <w:highlight w:val="yellow"/>
        </w:rPr>
        <w:t>3</w:t>
      </w:r>
      <w:r w:rsidR="006B7673" w:rsidRPr="008C1602">
        <w:rPr>
          <w:rFonts w:cs="Times New Roman"/>
          <w:highlight w:val="yellow"/>
        </w:rPr>
        <w:t xml:space="preserve">.2 </w:t>
      </w:r>
      <w:r w:rsidR="00054FEF">
        <w:rPr>
          <w:highlight w:val="yellow"/>
        </w:rPr>
        <w:t xml:space="preserve">In order to perform </w:t>
      </w:r>
      <w:r w:rsidR="002630E6">
        <w:rPr>
          <w:highlight w:val="yellow"/>
        </w:rPr>
        <w:t xml:space="preserve">the </w:t>
      </w:r>
      <w:r w:rsidR="00051AFA" w:rsidRPr="008C1602">
        <w:rPr>
          <w:highlight w:val="yellow"/>
        </w:rPr>
        <w:t xml:space="preserve">basic </w:t>
      </w:r>
      <w:r w:rsidR="006165C7" w:rsidRPr="008C1602">
        <w:rPr>
          <w:highlight w:val="yellow"/>
        </w:rPr>
        <w:t xml:space="preserve">HEENT </w:t>
      </w:r>
      <w:r w:rsidR="005A7C7D" w:rsidRPr="008C1602">
        <w:rPr>
          <w:highlight w:val="yellow"/>
        </w:rPr>
        <w:t>maneuvers</w:t>
      </w:r>
      <w:r w:rsidR="002630E6">
        <w:rPr>
          <w:highlight w:val="yellow"/>
        </w:rPr>
        <w:t>,</w:t>
      </w:r>
      <w:r w:rsidR="005A7C7D" w:rsidRPr="008C1602">
        <w:rPr>
          <w:highlight w:val="yellow"/>
        </w:rPr>
        <w:t xml:space="preserve"> </w:t>
      </w:r>
      <w:r w:rsidR="001D5547">
        <w:rPr>
          <w:highlight w:val="yellow"/>
        </w:rPr>
        <w:t>instruct</w:t>
      </w:r>
      <w:r w:rsidR="00054FEF">
        <w:rPr>
          <w:highlight w:val="yellow"/>
        </w:rPr>
        <w:t xml:space="preserve"> </w:t>
      </w:r>
      <w:r w:rsidR="002630E6">
        <w:rPr>
          <w:highlight w:val="yellow"/>
        </w:rPr>
        <w:t xml:space="preserve">the </w:t>
      </w:r>
      <w:r w:rsidR="00054FEF">
        <w:rPr>
          <w:highlight w:val="yellow"/>
        </w:rPr>
        <w:t xml:space="preserve">patient </w:t>
      </w:r>
      <w:r w:rsidR="005A7C7D" w:rsidRPr="008C1602">
        <w:rPr>
          <w:highlight w:val="yellow"/>
        </w:rPr>
        <w:t xml:space="preserve">to remove </w:t>
      </w:r>
      <w:r w:rsidR="002630E6">
        <w:rPr>
          <w:highlight w:val="yellow"/>
        </w:rPr>
        <w:t xml:space="preserve">any </w:t>
      </w:r>
      <w:r w:rsidR="005A7C7D" w:rsidRPr="008C1602">
        <w:rPr>
          <w:highlight w:val="yellow"/>
        </w:rPr>
        <w:t>hat</w:t>
      </w:r>
      <w:r w:rsidR="002630E6">
        <w:rPr>
          <w:highlight w:val="yellow"/>
        </w:rPr>
        <w:t>s</w:t>
      </w:r>
      <w:r w:rsidR="005A7C7D" w:rsidRPr="008C1602">
        <w:rPr>
          <w:highlight w:val="yellow"/>
        </w:rPr>
        <w:t>, dentures (if a thorough exam of a patient’s oral mucosa i</w:t>
      </w:r>
      <w:r w:rsidR="001D5547">
        <w:rPr>
          <w:highlight w:val="yellow"/>
        </w:rPr>
        <w:t>s</w:t>
      </w:r>
      <w:r w:rsidR="005A7C7D" w:rsidRPr="008C1602">
        <w:rPr>
          <w:highlight w:val="yellow"/>
        </w:rPr>
        <w:t xml:space="preserve"> necessary), eyeglasses </w:t>
      </w:r>
      <w:r w:rsidR="001D5547">
        <w:rPr>
          <w:highlight w:val="yellow"/>
        </w:rPr>
        <w:t>(</w:t>
      </w:r>
      <w:r w:rsidR="005A7C7D" w:rsidRPr="008C1602">
        <w:rPr>
          <w:highlight w:val="yellow"/>
        </w:rPr>
        <w:t>while examining the eyes</w:t>
      </w:r>
      <w:r w:rsidR="001D5547">
        <w:rPr>
          <w:highlight w:val="yellow"/>
        </w:rPr>
        <w:t>)</w:t>
      </w:r>
      <w:r w:rsidR="005A7C7D" w:rsidRPr="008C1602">
        <w:rPr>
          <w:highlight w:val="yellow"/>
        </w:rPr>
        <w:t>, and hearing aids</w:t>
      </w:r>
      <w:r w:rsidR="005A7C7D" w:rsidRPr="008C1602">
        <w:t xml:space="preserve"> (if a thorough ear exam is necessary).</w:t>
      </w:r>
      <w:r w:rsidR="005A7C7D" w:rsidRPr="00311523">
        <w:t xml:space="preserve"> </w:t>
      </w:r>
      <w:r w:rsidR="00054FEF">
        <w:t xml:space="preserve">The HEENT exam can be performed </w:t>
      </w:r>
      <w:r w:rsidR="00054FEF" w:rsidRPr="008C1602">
        <w:rPr>
          <w:highlight w:val="yellow"/>
        </w:rPr>
        <w:t>regardless of what a patient is wearing from the neck down</w:t>
      </w:r>
      <w:r w:rsidR="00054FEF">
        <w:rPr>
          <w:highlight w:val="yellow"/>
        </w:rPr>
        <w:t>.</w:t>
      </w:r>
      <w:r w:rsidR="00054FEF" w:rsidRPr="008C1602">
        <w:rPr>
          <w:highlight w:val="yellow"/>
        </w:rPr>
        <w:t xml:space="preserve"> </w:t>
      </w:r>
      <w:r w:rsidR="005A7C7D" w:rsidRPr="00311523">
        <w:t xml:space="preserve">Keep in mind that functional assessment of speech, visual acuity, and hearing is done </w:t>
      </w:r>
      <w:r w:rsidR="005942C1">
        <w:t xml:space="preserve">best </w:t>
      </w:r>
      <w:r w:rsidR="005A7C7D" w:rsidRPr="00311523">
        <w:t>with dentures, glasses, and hearing aids in place.</w:t>
      </w:r>
    </w:p>
    <w:p w14:paraId="6ED48B4B" w14:textId="77777777" w:rsidR="00321AE2" w:rsidRPr="0047061F" w:rsidRDefault="00321AE2" w:rsidP="000866D4">
      <w:pPr>
        <w:tabs>
          <w:tab w:val="left" w:pos="540"/>
          <w:tab w:val="left" w:pos="1080"/>
          <w:tab w:val="left" w:pos="1620"/>
        </w:tabs>
        <w:spacing w:after="0"/>
      </w:pPr>
    </w:p>
    <w:p w14:paraId="6B47B3FD" w14:textId="2E5CB865" w:rsidR="00EA5DD5" w:rsidRPr="0047061F" w:rsidRDefault="007C5B9B" w:rsidP="000866D4">
      <w:pPr>
        <w:tabs>
          <w:tab w:val="left" w:pos="540"/>
          <w:tab w:val="left" w:pos="1080"/>
          <w:tab w:val="left" w:pos="1620"/>
        </w:tabs>
        <w:spacing w:after="0"/>
        <w:rPr>
          <w:rFonts w:cs="Times New Roman"/>
        </w:rPr>
      </w:pPr>
      <w:r>
        <w:rPr>
          <w:highlight w:val="yellow"/>
        </w:rPr>
        <w:t>3</w:t>
      </w:r>
      <w:r w:rsidR="00BD6836" w:rsidRPr="008C1602">
        <w:rPr>
          <w:highlight w:val="yellow"/>
        </w:rPr>
        <w:t>.3</w:t>
      </w:r>
      <w:r w:rsidR="00BD6836" w:rsidRPr="008C1602">
        <w:rPr>
          <w:rFonts w:cs="Times New Roman"/>
          <w:highlight w:val="yellow"/>
        </w:rPr>
        <w:t xml:space="preserve"> </w:t>
      </w:r>
      <w:r w:rsidR="00054FEF">
        <w:rPr>
          <w:rFonts w:cs="Times New Roman"/>
          <w:highlight w:val="yellow"/>
        </w:rPr>
        <w:t>M</w:t>
      </w:r>
      <w:r w:rsidR="005B4556">
        <w:rPr>
          <w:rFonts w:cs="Times New Roman"/>
          <w:highlight w:val="yellow"/>
        </w:rPr>
        <w:t xml:space="preserve">ake sure the clothing </w:t>
      </w:r>
      <w:r w:rsidR="00BD6836" w:rsidRPr="008C1602">
        <w:rPr>
          <w:rFonts w:cs="Times New Roman"/>
          <w:highlight w:val="yellow"/>
        </w:rPr>
        <w:t>permits the ability to inspect and palpate the neck and supraclavicular regions</w:t>
      </w:r>
      <w:r w:rsidR="00054FEF">
        <w:rPr>
          <w:rFonts w:cs="Times New Roman"/>
          <w:highlight w:val="yellow"/>
        </w:rPr>
        <w:t xml:space="preserve"> (an adequate</w:t>
      </w:r>
      <w:r w:rsidR="00054FEF" w:rsidRPr="008C1602">
        <w:rPr>
          <w:rFonts w:cs="Times New Roman"/>
          <w:highlight w:val="yellow"/>
        </w:rPr>
        <w:t xml:space="preserve"> neck</w:t>
      </w:r>
      <w:r w:rsidR="00054FEF">
        <w:rPr>
          <w:rFonts w:cs="Times New Roman"/>
          <w:highlight w:val="yellow"/>
        </w:rPr>
        <w:t xml:space="preserve"> examination can be performed in a </w:t>
      </w:r>
      <w:r w:rsidR="00054FEF" w:rsidRPr="008C1602">
        <w:rPr>
          <w:rFonts w:cs="Times New Roman"/>
          <w:highlight w:val="yellow"/>
        </w:rPr>
        <w:t xml:space="preserve">patient </w:t>
      </w:r>
      <w:r w:rsidR="00054FEF">
        <w:rPr>
          <w:rFonts w:cs="Times New Roman"/>
          <w:highlight w:val="yellow"/>
        </w:rPr>
        <w:t xml:space="preserve">who’s </w:t>
      </w:r>
      <w:r w:rsidR="00054FEF" w:rsidRPr="008C1602">
        <w:rPr>
          <w:rFonts w:cs="Times New Roman"/>
          <w:highlight w:val="yellow"/>
        </w:rPr>
        <w:t>wearing a loose-fitting shirt or</w:t>
      </w:r>
      <w:r w:rsidR="00054FEF">
        <w:rPr>
          <w:rFonts w:cs="Times New Roman"/>
          <w:highlight w:val="yellow"/>
        </w:rPr>
        <w:t xml:space="preserve"> a</w:t>
      </w:r>
      <w:r w:rsidR="00054FEF" w:rsidRPr="008C1602">
        <w:rPr>
          <w:rFonts w:cs="Times New Roman"/>
          <w:highlight w:val="yellow"/>
        </w:rPr>
        <w:t xml:space="preserve"> tank top</w:t>
      </w:r>
      <w:r w:rsidR="00054FEF">
        <w:rPr>
          <w:rFonts w:cs="Times New Roman"/>
          <w:highlight w:val="yellow"/>
        </w:rPr>
        <w:t>)</w:t>
      </w:r>
      <w:r w:rsidR="005942C1">
        <w:rPr>
          <w:rFonts w:cs="Times New Roman"/>
          <w:highlight w:val="yellow"/>
        </w:rPr>
        <w:t>.</w:t>
      </w:r>
    </w:p>
    <w:p w14:paraId="2204CFA8" w14:textId="77777777" w:rsidR="00EA5DD5" w:rsidRPr="0047061F" w:rsidRDefault="00EA5DD5" w:rsidP="000866D4">
      <w:pPr>
        <w:tabs>
          <w:tab w:val="left" w:pos="540"/>
          <w:tab w:val="left" w:pos="1080"/>
          <w:tab w:val="left" w:pos="1620"/>
        </w:tabs>
        <w:spacing w:after="0"/>
        <w:rPr>
          <w:rFonts w:cs="Times New Roman"/>
        </w:rPr>
      </w:pPr>
    </w:p>
    <w:p w14:paraId="4527F34B" w14:textId="04933EBE" w:rsidR="000E5E09" w:rsidRPr="002630E6" w:rsidRDefault="007C5B9B" w:rsidP="000866D4">
      <w:pPr>
        <w:tabs>
          <w:tab w:val="left" w:pos="540"/>
          <w:tab w:val="left" w:pos="1080"/>
          <w:tab w:val="left" w:pos="1620"/>
        </w:tabs>
        <w:spacing w:after="0"/>
        <w:rPr>
          <w:rFonts w:cs="Arial"/>
          <w:bCs/>
          <w:highlight w:val="yellow"/>
        </w:rPr>
      </w:pPr>
      <w:r>
        <w:rPr>
          <w:rFonts w:cs="Times New Roman"/>
          <w:highlight w:val="yellow"/>
        </w:rPr>
        <w:t>3</w:t>
      </w:r>
      <w:r w:rsidR="00EA5DD5" w:rsidRPr="008C1602">
        <w:rPr>
          <w:rFonts w:cs="Times New Roman"/>
          <w:highlight w:val="yellow"/>
        </w:rPr>
        <w:t xml:space="preserve">.4 The clinician can examine the abdomen </w:t>
      </w:r>
      <w:r w:rsidR="00EA5DD5" w:rsidRPr="008C1602">
        <w:rPr>
          <w:rFonts w:cs="Arial"/>
          <w:bCs/>
          <w:highlight w:val="yellow"/>
        </w:rPr>
        <w:t xml:space="preserve">in a patient wearing loose-fitting clothing. </w:t>
      </w:r>
      <w:r w:rsidR="009417CE">
        <w:rPr>
          <w:rFonts w:cs="Arial"/>
          <w:bCs/>
          <w:highlight w:val="yellow"/>
        </w:rPr>
        <w:t>Instruct the patient to have their p</w:t>
      </w:r>
      <w:r w:rsidR="00EA5DD5" w:rsidRPr="008C1602">
        <w:rPr>
          <w:rFonts w:cs="Arial"/>
          <w:bCs/>
          <w:highlight w:val="yellow"/>
        </w:rPr>
        <w:t xml:space="preserve">ants rolled down </w:t>
      </w:r>
      <w:r w:rsidR="007D5850" w:rsidRPr="008C1602">
        <w:rPr>
          <w:rFonts w:cs="Arial"/>
          <w:bCs/>
          <w:highlight w:val="yellow"/>
        </w:rPr>
        <w:t xml:space="preserve">to expose the lower abdomen </w:t>
      </w:r>
      <w:r w:rsidR="00EA5DD5" w:rsidRPr="008C1602">
        <w:rPr>
          <w:rFonts w:cs="Arial"/>
          <w:bCs/>
          <w:highlight w:val="yellow"/>
        </w:rPr>
        <w:t>and the</w:t>
      </w:r>
      <w:r w:rsidR="009417CE">
        <w:rPr>
          <w:rFonts w:cs="Arial"/>
          <w:bCs/>
          <w:highlight w:val="yellow"/>
        </w:rPr>
        <w:t>ir</w:t>
      </w:r>
      <w:r w:rsidR="00EA5DD5" w:rsidRPr="008C1602">
        <w:rPr>
          <w:rFonts w:cs="Arial"/>
          <w:bCs/>
          <w:highlight w:val="yellow"/>
        </w:rPr>
        <w:t xml:space="preserve"> shirt</w:t>
      </w:r>
      <w:r w:rsidR="009417CE">
        <w:rPr>
          <w:rFonts w:cs="Arial"/>
          <w:bCs/>
          <w:highlight w:val="yellow"/>
        </w:rPr>
        <w:t xml:space="preserve"> </w:t>
      </w:r>
      <w:r w:rsidR="00EA5DD5" w:rsidRPr="008C1602">
        <w:rPr>
          <w:rFonts w:cs="Arial"/>
          <w:bCs/>
          <w:highlight w:val="yellow"/>
        </w:rPr>
        <w:t>raised</w:t>
      </w:r>
      <w:r w:rsidR="009417CE">
        <w:rPr>
          <w:rFonts w:cs="Arial"/>
          <w:bCs/>
          <w:highlight w:val="yellow"/>
        </w:rPr>
        <w:t xml:space="preserve"> up</w:t>
      </w:r>
      <w:r w:rsidR="007877AA" w:rsidRPr="008C1602">
        <w:rPr>
          <w:rFonts w:cs="Arial"/>
          <w:bCs/>
          <w:highlight w:val="yellow"/>
        </w:rPr>
        <w:t xml:space="preserve"> to provide optimal exposure</w:t>
      </w:r>
      <w:r w:rsidR="00EA5DD5" w:rsidRPr="008C1602">
        <w:rPr>
          <w:rFonts w:cs="Arial"/>
          <w:bCs/>
          <w:highlight w:val="yellow"/>
        </w:rPr>
        <w:t>.</w:t>
      </w:r>
      <w:r w:rsidR="00EA5DD5" w:rsidRPr="0047061F">
        <w:rPr>
          <w:rFonts w:cs="Arial"/>
          <w:bCs/>
        </w:rPr>
        <w:t xml:space="preserve"> </w:t>
      </w:r>
    </w:p>
    <w:p w14:paraId="10A1143B" w14:textId="77777777" w:rsidR="000E5E09" w:rsidRPr="0047061F" w:rsidRDefault="000E5E09" w:rsidP="000866D4">
      <w:pPr>
        <w:tabs>
          <w:tab w:val="left" w:pos="540"/>
          <w:tab w:val="left" w:pos="1080"/>
          <w:tab w:val="left" w:pos="1620"/>
        </w:tabs>
        <w:spacing w:after="0"/>
        <w:rPr>
          <w:rFonts w:cs="Arial"/>
          <w:bCs/>
        </w:rPr>
      </w:pPr>
    </w:p>
    <w:p w14:paraId="09FA0CAB" w14:textId="21E2427D" w:rsidR="000E5E09" w:rsidRPr="00311523" w:rsidRDefault="007C5B9B" w:rsidP="000866D4">
      <w:pPr>
        <w:tabs>
          <w:tab w:val="left" w:pos="540"/>
          <w:tab w:val="left" w:pos="1080"/>
          <w:tab w:val="left" w:pos="1620"/>
        </w:tabs>
        <w:spacing w:after="0"/>
        <w:rPr>
          <w:rFonts w:cs="Times New Roman"/>
        </w:rPr>
      </w:pPr>
      <w:r>
        <w:rPr>
          <w:rFonts w:cs="Times New Roman"/>
          <w:highlight w:val="yellow"/>
        </w:rPr>
        <w:t>3</w:t>
      </w:r>
      <w:r w:rsidR="000E5E09" w:rsidRPr="008C1602">
        <w:rPr>
          <w:rFonts w:cs="Times New Roman"/>
          <w:highlight w:val="yellow"/>
        </w:rPr>
        <w:t xml:space="preserve">.5 For the vascular exam, </w:t>
      </w:r>
      <w:r w:rsidR="009417CE">
        <w:rPr>
          <w:rFonts w:cs="Times New Roman"/>
          <w:highlight w:val="yellow"/>
        </w:rPr>
        <w:t>make sure</w:t>
      </w:r>
      <w:r w:rsidR="000E5E09" w:rsidRPr="008C1602">
        <w:rPr>
          <w:rFonts w:cs="Times New Roman"/>
          <w:highlight w:val="yellow"/>
        </w:rPr>
        <w:t xml:space="preserve"> to </w:t>
      </w:r>
      <w:r w:rsidR="009417CE">
        <w:rPr>
          <w:rFonts w:cs="Times New Roman"/>
          <w:highlight w:val="yellow"/>
        </w:rPr>
        <w:t xml:space="preserve">have </w:t>
      </w:r>
      <w:r w:rsidR="000E5E09" w:rsidRPr="008C1602">
        <w:rPr>
          <w:rFonts w:cs="Times New Roman"/>
          <w:highlight w:val="yellow"/>
        </w:rPr>
        <w:t>access</w:t>
      </w:r>
      <w:r w:rsidR="009417CE">
        <w:rPr>
          <w:rFonts w:cs="Times New Roman"/>
          <w:highlight w:val="yellow"/>
        </w:rPr>
        <w:t xml:space="preserve"> to</w:t>
      </w:r>
      <w:r w:rsidR="000E5E09" w:rsidRPr="008C1602">
        <w:rPr>
          <w:rFonts w:cs="Times New Roman"/>
          <w:highlight w:val="yellow"/>
        </w:rPr>
        <w:t xml:space="preserve"> the site where each pulse is located</w:t>
      </w:r>
      <w:r w:rsidR="000E5E09" w:rsidRPr="00311523">
        <w:rPr>
          <w:rFonts w:cs="Times New Roman"/>
        </w:rPr>
        <w:t xml:space="preserve">. For all upper and lower extremity pulses other than femoral, loose-fitting sleeves or pant legs can be raised up when needed. Socks must be removed for pedal pulses. </w:t>
      </w:r>
    </w:p>
    <w:p w14:paraId="0B6F359A" w14:textId="77777777" w:rsidR="00DE665D" w:rsidRPr="00311523" w:rsidRDefault="00DE665D" w:rsidP="000866D4">
      <w:pPr>
        <w:tabs>
          <w:tab w:val="left" w:pos="540"/>
          <w:tab w:val="left" w:pos="1080"/>
          <w:tab w:val="left" w:pos="1620"/>
        </w:tabs>
        <w:spacing w:after="0"/>
        <w:rPr>
          <w:rFonts w:cs="Times New Roman"/>
        </w:rPr>
      </w:pPr>
    </w:p>
    <w:p w14:paraId="6B34C81D" w14:textId="045BD1FC" w:rsidR="00DE665D" w:rsidRPr="00311523" w:rsidRDefault="007C5B9B" w:rsidP="000866D4">
      <w:pPr>
        <w:tabs>
          <w:tab w:val="left" w:pos="540"/>
          <w:tab w:val="left" w:pos="1080"/>
          <w:tab w:val="left" w:pos="1620"/>
        </w:tabs>
        <w:spacing w:after="0"/>
        <w:rPr>
          <w:rFonts w:cs="Times New Roman"/>
        </w:rPr>
      </w:pPr>
      <w:r>
        <w:rPr>
          <w:rFonts w:cs="Times New Roman"/>
          <w:highlight w:val="yellow"/>
        </w:rPr>
        <w:t>3</w:t>
      </w:r>
      <w:r w:rsidR="00DE665D" w:rsidRPr="008C1602">
        <w:rPr>
          <w:rFonts w:cs="Times New Roman"/>
          <w:highlight w:val="yellow"/>
        </w:rPr>
        <w:t xml:space="preserve">.6 All aspects of the neurologic examination can be performed </w:t>
      </w:r>
      <w:r w:rsidR="009417CE">
        <w:rPr>
          <w:rFonts w:cs="Times New Roman"/>
          <w:highlight w:val="yellow"/>
        </w:rPr>
        <w:t>o</w:t>
      </w:r>
      <w:r w:rsidR="00DE665D" w:rsidRPr="008C1602">
        <w:rPr>
          <w:rFonts w:cs="Times New Roman"/>
          <w:highlight w:val="yellow"/>
        </w:rPr>
        <w:t xml:space="preserve">n a patient </w:t>
      </w:r>
      <w:r w:rsidR="009417CE">
        <w:rPr>
          <w:rFonts w:cs="Times New Roman"/>
          <w:highlight w:val="yellow"/>
        </w:rPr>
        <w:t xml:space="preserve">who’s </w:t>
      </w:r>
      <w:r w:rsidR="00DE665D" w:rsidRPr="008C1602">
        <w:rPr>
          <w:rFonts w:cs="Times New Roman"/>
          <w:highlight w:val="yellow"/>
        </w:rPr>
        <w:t>wearing clothing that permits inspection and palpation of the extremities. Be sure to remove a patient’s shoes and socks</w:t>
      </w:r>
      <w:r w:rsidR="00DE665D" w:rsidRPr="008C1602">
        <w:rPr>
          <w:rFonts w:cs="Times New Roman"/>
        </w:rPr>
        <w:t xml:space="preserve">. </w:t>
      </w:r>
    </w:p>
    <w:p w14:paraId="5536848E" w14:textId="77777777" w:rsidR="00C92F4F" w:rsidRPr="0047061F" w:rsidRDefault="00C92F4F" w:rsidP="000866D4">
      <w:pPr>
        <w:tabs>
          <w:tab w:val="left" w:pos="540"/>
          <w:tab w:val="left" w:pos="1080"/>
          <w:tab w:val="left" w:pos="1620"/>
        </w:tabs>
        <w:spacing w:after="0"/>
      </w:pPr>
    </w:p>
    <w:p w14:paraId="37DE9FDE" w14:textId="1DD02178" w:rsidR="00F507E9" w:rsidRPr="008C1602" w:rsidRDefault="007C5B9B" w:rsidP="000866D4">
      <w:pPr>
        <w:tabs>
          <w:tab w:val="left" w:pos="540"/>
          <w:tab w:val="left" w:pos="1080"/>
          <w:tab w:val="left" w:pos="1620"/>
        </w:tabs>
        <w:spacing w:after="0"/>
        <w:rPr>
          <w:rFonts w:cs="Times New Roman"/>
          <w:highlight w:val="yellow"/>
        </w:rPr>
      </w:pPr>
      <w:r>
        <w:rPr>
          <w:rFonts w:cs="Times New Roman"/>
          <w:highlight w:val="yellow"/>
        </w:rPr>
        <w:t>4</w:t>
      </w:r>
      <w:r w:rsidR="000866D4">
        <w:rPr>
          <w:rFonts w:cs="Times New Roman"/>
          <w:highlight w:val="yellow"/>
        </w:rPr>
        <w:t>.</w:t>
      </w:r>
      <w:r w:rsidR="00C92F4F" w:rsidRPr="008C1602">
        <w:rPr>
          <w:rFonts w:cs="Times New Roman"/>
          <w:highlight w:val="yellow"/>
        </w:rPr>
        <w:t xml:space="preserve"> </w:t>
      </w:r>
      <w:r w:rsidR="00BD6836" w:rsidRPr="008C1602">
        <w:rPr>
          <w:rFonts w:cs="Times New Roman"/>
          <w:highlight w:val="yellow"/>
        </w:rPr>
        <w:t>Examination of the neck</w:t>
      </w:r>
      <w:r w:rsidR="0026309B" w:rsidRPr="008C1602">
        <w:rPr>
          <w:rFonts w:cs="Times New Roman"/>
          <w:highlight w:val="yellow"/>
        </w:rPr>
        <w:t xml:space="preserve">, </w:t>
      </w:r>
      <w:r w:rsidR="00BD6836" w:rsidRPr="008C1602">
        <w:rPr>
          <w:rFonts w:cs="Times New Roman"/>
          <w:highlight w:val="yellow"/>
        </w:rPr>
        <w:t>anterior chest</w:t>
      </w:r>
      <w:r w:rsidR="0026309B" w:rsidRPr="008C1602">
        <w:rPr>
          <w:rFonts w:cs="Times New Roman"/>
          <w:highlight w:val="yellow"/>
        </w:rPr>
        <w:t>, and heart</w:t>
      </w:r>
      <w:r w:rsidR="00BD6836" w:rsidRPr="008C1602">
        <w:rPr>
          <w:rFonts w:cs="Times New Roman"/>
          <w:highlight w:val="yellow"/>
        </w:rPr>
        <w:t xml:space="preserve"> in a p</w:t>
      </w:r>
      <w:r w:rsidR="005A70B8" w:rsidRPr="008C1602">
        <w:rPr>
          <w:rFonts w:cs="Times New Roman"/>
          <w:highlight w:val="yellow"/>
        </w:rPr>
        <w:t>atient wearing a hospital gown</w:t>
      </w:r>
      <w:r w:rsidR="00BD6836" w:rsidRPr="008C1602">
        <w:rPr>
          <w:rFonts w:cs="Times New Roman"/>
          <w:highlight w:val="yellow"/>
        </w:rPr>
        <w:t xml:space="preserve"> </w:t>
      </w:r>
      <w:r w:rsidR="0049586A" w:rsidRPr="008C1602">
        <w:rPr>
          <w:rFonts w:cs="Times New Roman"/>
          <w:highlight w:val="yellow"/>
        </w:rPr>
        <w:t>–</w:t>
      </w:r>
      <w:r w:rsidR="00BD6836" w:rsidRPr="008C1602">
        <w:rPr>
          <w:rFonts w:cs="Times New Roman"/>
          <w:highlight w:val="yellow"/>
        </w:rPr>
        <w:t xml:space="preserve"> </w:t>
      </w:r>
      <w:r w:rsidR="0049586A" w:rsidRPr="008C1602">
        <w:rPr>
          <w:rFonts w:cs="Times New Roman"/>
          <w:highlight w:val="yellow"/>
        </w:rPr>
        <w:t>draping techniques are similar for all of these maneuvers</w:t>
      </w:r>
      <w:r w:rsidR="00922B04" w:rsidRPr="008C1602">
        <w:rPr>
          <w:rFonts w:cs="Times New Roman"/>
          <w:highlight w:val="yellow"/>
        </w:rPr>
        <w:t xml:space="preserve"> in the seated, supine, and standing positions</w:t>
      </w:r>
      <w:r w:rsidR="003D1CE0" w:rsidRPr="008C1602">
        <w:rPr>
          <w:rFonts w:cs="Times New Roman"/>
          <w:highlight w:val="yellow"/>
        </w:rPr>
        <w:t xml:space="preserve">. </w:t>
      </w:r>
    </w:p>
    <w:p w14:paraId="1B69750F" w14:textId="77777777" w:rsidR="000866D4" w:rsidRDefault="000866D4" w:rsidP="000866D4">
      <w:pPr>
        <w:tabs>
          <w:tab w:val="left" w:pos="540"/>
          <w:tab w:val="left" w:pos="1080"/>
          <w:tab w:val="left" w:pos="1620"/>
        </w:tabs>
        <w:spacing w:after="0"/>
        <w:rPr>
          <w:rFonts w:cs="Times New Roman"/>
          <w:highlight w:val="yellow"/>
        </w:rPr>
      </w:pPr>
    </w:p>
    <w:p w14:paraId="42FBE86D" w14:textId="3EE510BE" w:rsidR="00321AE2" w:rsidRPr="008C1602" w:rsidRDefault="007C5B9B" w:rsidP="000866D4">
      <w:pPr>
        <w:tabs>
          <w:tab w:val="left" w:pos="540"/>
          <w:tab w:val="left" w:pos="1080"/>
          <w:tab w:val="left" w:pos="1620"/>
        </w:tabs>
        <w:spacing w:after="0"/>
        <w:rPr>
          <w:rFonts w:cs="Times New Roman"/>
          <w:highlight w:val="yellow"/>
        </w:rPr>
      </w:pPr>
      <w:r>
        <w:rPr>
          <w:rFonts w:cs="Times New Roman"/>
          <w:highlight w:val="yellow"/>
        </w:rPr>
        <w:t>4</w:t>
      </w:r>
      <w:r w:rsidR="008171E2" w:rsidRPr="008C1602">
        <w:rPr>
          <w:rFonts w:cs="Times New Roman"/>
          <w:highlight w:val="yellow"/>
        </w:rPr>
        <w:t>.</w:t>
      </w:r>
      <w:r w:rsidR="00321AE2" w:rsidRPr="008C1602">
        <w:rPr>
          <w:rFonts w:cs="Times New Roman"/>
          <w:highlight w:val="yellow"/>
        </w:rPr>
        <w:t>1</w:t>
      </w:r>
      <w:r w:rsidR="005A70B8" w:rsidRPr="008C1602">
        <w:rPr>
          <w:rFonts w:cs="Times New Roman"/>
          <w:highlight w:val="yellow"/>
        </w:rPr>
        <w:t xml:space="preserve"> Untie the gown </w:t>
      </w:r>
      <w:r w:rsidR="005942C1">
        <w:rPr>
          <w:rFonts w:cs="Times New Roman"/>
          <w:highlight w:val="yellow"/>
        </w:rPr>
        <w:t>at</w:t>
      </w:r>
      <w:r w:rsidR="005A70B8" w:rsidRPr="008C1602">
        <w:rPr>
          <w:rFonts w:cs="Times New Roman"/>
          <w:highlight w:val="yellow"/>
        </w:rPr>
        <w:t xml:space="preserve"> the back of the neck. </w:t>
      </w:r>
    </w:p>
    <w:p w14:paraId="0C5D1EF1" w14:textId="77777777" w:rsidR="008171E2" w:rsidRPr="008C1602" w:rsidRDefault="008171E2" w:rsidP="000866D4">
      <w:pPr>
        <w:tabs>
          <w:tab w:val="left" w:pos="540"/>
          <w:tab w:val="left" w:pos="1080"/>
          <w:tab w:val="left" w:pos="1620"/>
        </w:tabs>
        <w:spacing w:after="0"/>
        <w:rPr>
          <w:rFonts w:cs="Times New Roman"/>
          <w:highlight w:val="yellow"/>
        </w:rPr>
      </w:pPr>
    </w:p>
    <w:p w14:paraId="5A6563EB" w14:textId="3E469B14" w:rsidR="00426510" w:rsidRPr="008C1602" w:rsidRDefault="007C5B9B" w:rsidP="000866D4">
      <w:pPr>
        <w:tabs>
          <w:tab w:val="left" w:pos="540"/>
          <w:tab w:val="left" w:pos="1080"/>
          <w:tab w:val="left" w:pos="1620"/>
        </w:tabs>
        <w:spacing w:after="0"/>
        <w:rPr>
          <w:rFonts w:cs="Times New Roman"/>
          <w:highlight w:val="yellow"/>
        </w:rPr>
      </w:pPr>
      <w:r>
        <w:rPr>
          <w:rFonts w:cs="Times New Roman"/>
          <w:highlight w:val="yellow"/>
        </w:rPr>
        <w:lastRenderedPageBreak/>
        <w:t>4.</w:t>
      </w:r>
      <w:r w:rsidR="00321AE2" w:rsidRPr="008C1602">
        <w:rPr>
          <w:rFonts w:cs="Times New Roman"/>
          <w:highlight w:val="yellow"/>
        </w:rPr>
        <w:t>2</w:t>
      </w:r>
      <w:r w:rsidR="005A70B8" w:rsidRPr="008C1602">
        <w:rPr>
          <w:rFonts w:cs="Times New Roman"/>
          <w:highlight w:val="yellow"/>
        </w:rPr>
        <w:t xml:space="preserve"> In</w:t>
      </w:r>
      <w:r w:rsidR="00C92F4F" w:rsidRPr="008C1602">
        <w:rPr>
          <w:rFonts w:cs="Times New Roman"/>
          <w:highlight w:val="yellow"/>
        </w:rPr>
        <w:t>struct the patient to lower the gow</w:t>
      </w:r>
      <w:r w:rsidR="006A4D88">
        <w:rPr>
          <w:rFonts w:cs="Times New Roman"/>
          <w:highlight w:val="yellow"/>
        </w:rPr>
        <w:t>n</w:t>
      </w:r>
      <w:r w:rsidR="00D7000C">
        <w:rPr>
          <w:rFonts w:cs="Times New Roman"/>
          <w:highlight w:val="yellow"/>
        </w:rPr>
        <w:t xml:space="preserve"> slightly</w:t>
      </w:r>
      <w:r w:rsidR="00051AFA" w:rsidRPr="008C1602">
        <w:rPr>
          <w:rFonts w:cs="Times New Roman"/>
          <w:highlight w:val="yellow"/>
        </w:rPr>
        <w:t xml:space="preserve"> </w:t>
      </w:r>
      <w:r w:rsidR="00C92F4F" w:rsidRPr="008C1602">
        <w:rPr>
          <w:rFonts w:cs="Times New Roman"/>
          <w:highlight w:val="yellow"/>
        </w:rPr>
        <w:t xml:space="preserve">at the shoulders to allow optimal examination of the lower neck and clavicles. </w:t>
      </w:r>
    </w:p>
    <w:p w14:paraId="6F652B48" w14:textId="77777777" w:rsidR="00321AE2" w:rsidRPr="008C1602" w:rsidRDefault="00321AE2" w:rsidP="000866D4">
      <w:pPr>
        <w:tabs>
          <w:tab w:val="left" w:pos="540"/>
          <w:tab w:val="left" w:pos="1080"/>
          <w:tab w:val="left" w:pos="1620"/>
        </w:tabs>
        <w:spacing w:after="0"/>
        <w:rPr>
          <w:rFonts w:cs="Times New Roman"/>
          <w:highlight w:val="yellow"/>
        </w:rPr>
      </w:pPr>
    </w:p>
    <w:p w14:paraId="1012D00D" w14:textId="4F18CABB" w:rsidR="00321AE2" w:rsidRPr="00311523" w:rsidRDefault="007C5B9B" w:rsidP="000866D4">
      <w:pPr>
        <w:tabs>
          <w:tab w:val="left" w:pos="540"/>
          <w:tab w:val="left" w:pos="1080"/>
          <w:tab w:val="left" w:pos="1620"/>
        </w:tabs>
        <w:spacing w:after="0"/>
        <w:rPr>
          <w:rFonts w:cs="Times New Roman"/>
        </w:rPr>
      </w:pPr>
      <w:r>
        <w:rPr>
          <w:rFonts w:cs="Times New Roman"/>
          <w:highlight w:val="yellow"/>
        </w:rPr>
        <w:t>4</w:t>
      </w:r>
      <w:r w:rsidR="00426510" w:rsidRPr="008C1602">
        <w:rPr>
          <w:rFonts w:cs="Times New Roman"/>
          <w:highlight w:val="yellow"/>
        </w:rPr>
        <w:t>.</w:t>
      </w:r>
      <w:r w:rsidR="00321AE2" w:rsidRPr="008C1602">
        <w:rPr>
          <w:rFonts w:cs="Times New Roman"/>
          <w:highlight w:val="yellow"/>
        </w:rPr>
        <w:t>3</w:t>
      </w:r>
      <w:r w:rsidR="00426510" w:rsidRPr="008C1602">
        <w:rPr>
          <w:rFonts w:cs="Times New Roman"/>
          <w:highlight w:val="yellow"/>
        </w:rPr>
        <w:t xml:space="preserve"> </w:t>
      </w:r>
      <w:r w:rsidR="00426510" w:rsidRPr="00780E28">
        <w:rPr>
          <w:rFonts w:cs="Times New Roman"/>
          <w:highlight w:val="yellow"/>
        </w:rPr>
        <w:t xml:space="preserve">Ask the patient to lower the gown </w:t>
      </w:r>
      <w:r w:rsidR="00426510" w:rsidRPr="008C1602">
        <w:rPr>
          <w:rFonts w:cs="Times New Roman"/>
          <w:highlight w:val="yellow"/>
        </w:rPr>
        <w:t>a few inches further,</w:t>
      </w:r>
      <w:r w:rsidR="00426510" w:rsidRPr="00780E28">
        <w:rPr>
          <w:rFonts w:cs="Times New Roman"/>
          <w:highlight w:val="yellow"/>
        </w:rPr>
        <w:t xml:space="preserve"> while keeping </w:t>
      </w:r>
      <w:r w:rsidR="006A4D88">
        <w:rPr>
          <w:rFonts w:cs="Times New Roman"/>
          <w:highlight w:val="yellow"/>
        </w:rPr>
        <w:t>their</w:t>
      </w:r>
      <w:r w:rsidR="00426510" w:rsidRPr="00780E28">
        <w:rPr>
          <w:rFonts w:cs="Times New Roman"/>
          <w:highlight w:val="yellow"/>
        </w:rPr>
        <w:t xml:space="preserve"> breasts covered. This allow</w:t>
      </w:r>
      <w:r w:rsidR="006A4D88">
        <w:rPr>
          <w:rFonts w:cs="Times New Roman"/>
          <w:highlight w:val="yellow"/>
        </w:rPr>
        <w:t>s</w:t>
      </w:r>
      <w:r w:rsidR="00426510" w:rsidRPr="00780E28">
        <w:rPr>
          <w:rFonts w:cs="Times New Roman"/>
          <w:highlight w:val="yellow"/>
        </w:rPr>
        <w:t xml:space="preserve"> for adequate exposure for inspection, percussion, palpation, and auscultation on the anterior chest and anterior lung zones</w:t>
      </w:r>
      <w:r w:rsidR="00687728" w:rsidRPr="008C1602">
        <w:rPr>
          <w:rFonts w:cs="Times New Roman"/>
          <w:highlight w:val="yellow"/>
        </w:rPr>
        <w:t>, as well as inspection, palpation, and auscultation of the pulmonic and aortic regions of the heart.</w:t>
      </w:r>
    </w:p>
    <w:p w14:paraId="3AA15D23" w14:textId="77777777" w:rsidR="00687728" w:rsidRPr="00311523" w:rsidRDefault="00687728" w:rsidP="000866D4">
      <w:pPr>
        <w:tabs>
          <w:tab w:val="left" w:pos="540"/>
          <w:tab w:val="left" w:pos="1080"/>
          <w:tab w:val="left" w:pos="1620"/>
        </w:tabs>
        <w:spacing w:after="0"/>
        <w:rPr>
          <w:rFonts w:cs="Times New Roman"/>
        </w:rPr>
      </w:pPr>
    </w:p>
    <w:p w14:paraId="6B78AE08" w14:textId="0A07872A" w:rsidR="008171E2" w:rsidRPr="00311523" w:rsidRDefault="007C5B9B" w:rsidP="000866D4">
      <w:pPr>
        <w:tabs>
          <w:tab w:val="left" w:pos="540"/>
          <w:tab w:val="left" w:pos="1080"/>
          <w:tab w:val="left" w:pos="1620"/>
        </w:tabs>
        <w:spacing w:after="0"/>
        <w:rPr>
          <w:rFonts w:cs="Times New Roman"/>
        </w:rPr>
      </w:pPr>
      <w:r>
        <w:rPr>
          <w:rFonts w:cs="Times New Roman"/>
          <w:highlight w:val="yellow"/>
        </w:rPr>
        <w:t>4</w:t>
      </w:r>
      <w:r w:rsidR="00687728" w:rsidRPr="008C1602">
        <w:rPr>
          <w:rFonts w:cs="Times New Roman"/>
          <w:highlight w:val="yellow"/>
        </w:rPr>
        <w:t>.</w:t>
      </w:r>
      <w:r w:rsidR="00321AE2" w:rsidRPr="008C1602">
        <w:rPr>
          <w:rFonts w:cs="Times New Roman"/>
          <w:highlight w:val="yellow"/>
        </w:rPr>
        <w:t>4</w:t>
      </w:r>
      <w:r w:rsidR="00687728" w:rsidRPr="008C1602">
        <w:rPr>
          <w:rFonts w:cs="Times New Roman"/>
          <w:highlight w:val="yellow"/>
        </w:rPr>
        <w:t xml:space="preserve"> </w:t>
      </w:r>
      <w:r w:rsidR="006A4D88">
        <w:rPr>
          <w:rFonts w:cs="Times New Roman"/>
          <w:highlight w:val="yellow"/>
        </w:rPr>
        <w:t>Slightly l</w:t>
      </w:r>
      <w:r w:rsidR="00687728" w:rsidRPr="00780E28">
        <w:rPr>
          <w:rFonts w:cs="Times New Roman"/>
          <w:highlight w:val="yellow"/>
        </w:rPr>
        <w:t>ower the gown at the sternum to allow for auscultation at Erb’s point and the tricuspid area</w:t>
      </w:r>
      <w:r w:rsidR="00847B0D" w:rsidRPr="008C1602">
        <w:rPr>
          <w:rFonts w:cs="Times New Roman"/>
          <w:highlight w:val="yellow"/>
        </w:rPr>
        <w:t xml:space="preserve">. </w:t>
      </w:r>
      <w:r w:rsidR="00847B0D" w:rsidRPr="00780E28">
        <w:rPr>
          <w:rFonts w:cs="Times New Roman"/>
          <w:highlight w:val="yellow"/>
        </w:rPr>
        <w:t>Examination of the tricuspid area can also be done via an alternat</w:t>
      </w:r>
      <w:r w:rsidR="006A4D88">
        <w:rPr>
          <w:rFonts w:cs="Times New Roman"/>
          <w:highlight w:val="yellow"/>
        </w:rPr>
        <w:t>iv</w:t>
      </w:r>
      <w:r w:rsidR="00847B0D" w:rsidRPr="00780E28">
        <w:rPr>
          <w:rFonts w:cs="Times New Roman"/>
          <w:highlight w:val="yellow"/>
        </w:rPr>
        <w:t>e approach</w:t>
      </w:r>
      <w:r w:rsidR="006A4D88">
        <w:rPr>
          <w:rFonts w:cs="Times New Roman"/>
          <w:highlight w:val="yellow"/>
        </w:rPr>
        <w:t>,</w:t>
      </w:r>
      <w:r w:rsidR="00847B0D" w:rsidRPr="00780E28">
        <w:rPr>
          <w:rFonts w:cs="Times New Roman"/>
          <w:highlight w:val="yellow"/>
        </w:rPr>
        <w:t xml:space="preserve"> as described in </w:t>
      </w:r>
      <w:r w:rsidR="006A4D88">
        <w:rPr>
          <w:rFonts w:cs="Times New Roman"/>
          <w:highlight w:val="yellow"/>
        </w:rPr>
        <w:t>4</w:t>
      </w:r>
      <w:r w:rsidR="00847B0D" w:rsidRPr="008C1602">
        <w:rPr>
          <w:rFonts w:cs="Times New Roman"/>
          <w:highlight w:val="yellow"/>
        </w:rPr>
        <w:t>.7.</w:t>
      </w:r>
    </w:p>
    <w:p w14:paraId="28C32FCD" w14:textId="77777777" w:rsidR="00321AE2" w:rsidRPr="00311523" w:rsidRDefault="00321AE2" w:rsidP="000866D4">
      <w:pPr>
        <w:tabs>
          <w:tab w:val="left" w:pos="540"/>
          <w:tab w:val="left" w:pos="1080"/>
          <w:tab w:val="left" w:pos="1620"/>
        </w:tabs>
        <w:spacing w:after="0"/>
        <w:rPr>
          <w:rFonts w:cs="Times New Roman"/>
        </w:rPr>
      </w:pPr>
    </w:p>
    <w:p w14:paraId="062ED22C" w14:textId="6821FB32" w:rsidR="0049586A" w:rsidRPr="00311523" w:rsidRDefault="007C5B9B" w:rsidP="000866D4">
      <w:pPr>
        <w:tabs>
          <w:tab w:val="left" w:pos="540"/>
          <w:tab w:val="left" w:pos="1080"/>
          <w:tab w:val="left" w:pos="1620"/>
        </w:tabs>
        <w:spacing w:after="0"/>
        <w:rPr>
          <w:rFonts w:cs="Times New Roman"/>
        </w:rPr>
      </w:pPr>
      <w:r>
        <w:rPr>
          <w:rFonts w:cs="Times New Roman"/>
          <w:highlight w:val="yellow"/>
        </w:rPr>
        <w:t>4</w:t>
      </w:r>
      <w:r w:rsidR="008171E2" w:rsidRPr="008C1602">
        <w:rPr>
          <w:rFonts w:cs="Times New Roman"/>
          <w:highlight w:val="yellow"/>
        </w:rPr>
        <w:t>.</w:t>
      </w:r>
      <w:r w:rsidR="00321AE2" w:rsidRPr="008C1602">
        <w:rPr>
          <w:rFonts w:cs="Times New Roman"/>
          <w:highlight w:val="yellow"/>
        </w:rPr>
        <w:t>5</w:t>
      </w:r>
      <w:r w:rsidR="005A70B8" w:rsidRPr="008C1602">
        <w:rPr>
          <w:rFonts w:cs="Times New Roman"/>
          <w:highlight w:val="yellow"/>
        </w:rPr>
        <w:t xml:space="preserve"> </w:t>
      </w:r>
      <w:r w:rsidR="002B558B" w:rsidRPr="008C1602">
        <w:rPr>
          <w:rFonts w:cs="Times New Roman"/>
          <w:highlight w:val="yellow"/>
        </w:rPr>
        <w:t xml:space="preserve">Replace the gown over the shoulders </w:t>
      </w:r>
      <w:r w:rsidR="006A4D88">
        <w:rPr>
          <w:rFonts w:cs="Times New Roman"/>
          <w:highlight w:val="yellow"/>
        </w:rPr>
        <w:t>when</w:t>
      </w:r>
      <w:r w:rsidR="00426510" w:rsidRPr="008C1602">
        <w:rPr>
          <w:rFonts w:cs="Times New Roman"/>
          <w:highlight w:val="yellow"/>
        </w:rPr>
        <w:t xml:space="preserve"> this portion of the exam</w:t>
      </w:r>
      <w:r w:rsidR="006A4D88">
        <w:rPr>
          <w:rFonts w:cs="Times New Roman"/>
          <w:highlight w:val="yellow"/>
        </w:rPr>
        <w:t xml:space="preserve"> is finished</w:t>
      </w:r>
      <w:r w:rsidR="00426510" w:rsidRPr="008C1602">
        <w:rPr>
          <w:rFonts w:cs="Times New Roman"/>
          <w:highlight w:val="yellow"/>
        </w:rPr>
        <w:t>.</w:t>
      </w:r>
      <w:r w:rsidR="00426510" w:rsidRPr="00311523">
        <w:rPr>
          <w:rFonts w:cs="Times New Roman"/>
        </w:rPr>
        <w:t xml:space="preserve"> </w:t>
      </w:r>
    </w:p>
    <w:p w14:paraId="3514A7DB" w14:textId="77777777" w:rsidR="00321AE2" w:rsidRPr="00311523" w:rsidRDefault="00321AE2" w:rsidP="000866D4">
      <w:pPr>
        <w:tabs>
          <w:tab w:val="left" w:pos="540"/>
          <w:tab w:val="left" w:pos="1080"/>
          <w:tab w:val="left" w:pos="1620"/>
        </w:tabs>
        <w:spacing w:after="0"/>
        <w:rPr>
          <w:rFonts w:cs="Times New Roman"/>
        </w:rPr>
      </w:pPr>
    </w:p>
    <w:p w14:paraId="10A712D2" w14:textId="297B0275" w:rsidR="006A4D88" w:rsidRDefault="007C5B9B" w:rsidP="000866D4">
      <w:pPr>
        <w:tabs>
          <w:tab w:val="left" w:pos="540"/>
          <w:tab w:val="left" w:pos="1080"/>
          <w:tab w:val="left" w:pos="1620"/>
        </w:tabs>
        <w:spacing w:after="0"/>
        <w:rPr>
          <w:rFonts w:cs="Times New Roman"/>
        </w:rPr>
      </w:pPr>
      <w:r>
        <w:rPr>
          <w:rFonts w:cs="Times New Roman"/>
          <w:highlight w:val="yellow"/>
        </w:rPr>
        <w:t>4</w:t>
      </w:r>
      <w:r w:rsidR="0049586A" w:rsidRPr="008C1602">
        <w:rPr>
          <w:rFonts w:cs="Times New Roman"/>
          <w:highlight w:val="yellow"/>
        </w:rPr>
        <w:t>.</w:t>
      </w:r>
      <w:r w:rsidR="00321AE2" w:rsidRPr="008C1602">
        <w:rPr>
          <w:rFonts w:cs="Times New Roman"/>
          <w:highlight w:val="yellow"/>
        </w:rPr>
        <w:t>6</w:t>
      </w:r>
      <w:r w:rsidR="0049586A" w:rsidRPr="00780E28">
        <w:rPr>
          <w:rFonts w:cs="Times New Roman"/>
          <w:highlight w:val="yellow"/>
        </w:rPr>
        <w:t xml:space="preserve"> </w:t>
      </w:r>
      <w:r w:rsidR="00780E28" w:rsidRPr="008C1602">
        <w:rPr>
          <w:rFonts w:cs="Times New Roman"/>
          <w:highlight w:val="yellow"/>
        </w:rPr>
        <w:t>After i</w:t>
      </w:r>
      <w:r w:rsidR="0049586A" w:rsidRPr="00780E28">
        <w:rPr>
          <w:rFonts w:cs="Times New Roman"/>
          <w:highlight w:val="yellow"/>
        </w:rPr>
        <w:t>nform</w:t>
      </w:r>
      <w:r w:rsidR="00780E28" w:rsidRPr="008C1602">
        <w:rPr>
          <w:rFonts w:cs="Times New Roman"/>
          <w:highlight w:val="yellow"/>
        </w:rPr>
        <w:t>ing</w:t>
      </w:r>
      <w:r w:rsidR="0049586A" w:rsidRPr="00780E28">
        <w:rPr>
          <w:rFonts w:cs="Times New Roman"/>
          <w:highlight w:val="yellow"/>
        </w:rPr>
        <w:t xml:space="preserve"> the patient </w:t>
      </w:r>
      <w:r w:rsidR="006A4D88">
        <w:rPr>
          <w:rFonts w:cs="Times New Roman"/>
          <w:highlight w:val="yellow"/>
        </w:rPr>
        <w:t>that</w:t>
      </w:r>
      <w:r w:rsidR="0049586A" w:rsidRPr="00780E28">
        <w:rPr>
          <w:rFonts w:cs="Times New Roman"/>
          <w:highlight w:val="yellow"/>
        </w:rPr>
        <w:t xml:space="preserve"> the “bottom part of </w:t>
      </w:r>
      <w:r w:rsidR="006A4D88">
        <w:rPr>
          <w:rFonts w:cs="Times New Roman"/>
          <w:highlight w:val="yellow"/>
        </w:rPr>
        <w:t>thei</w:t>
      </w:r>
      <w:r w:rsidR="0049586A" w:rsidRPr="00780E28">
        <w:rPr>
          <w:rFonts w:cs="Times New Roman"/>
          <w:highlight w:val="yellow"/>
        </w:rPr>
        <w:t xml:space="preserve">r heart” </w:t>
      </w:r>
      <w:r w:rsidR="006A4D88">
        <w:rPr>
          <w:rFonts w:cs="Times New Roman"/>
          <w:highlight w:val="yellow"/>
        </w:rPr>
        <w:t xml:space="preserve">is to be examined next, </w:t>
      </w:r>
      <w:r w:rsidR="00780E28" w:rsidRPr="008C1602">
        <w:rPr>
          <w:rFonts w:cs="Times New Roman"/>
          <w:highlight w:val="yellow"/>
        </w:rPr>
        <w:t>r</w:t>
      </w:r>
      <w:r w:rsidR="0049586A" w:rsidRPr="00780E28">
        <w:rPr>
          <w:rFonts w:cs="Times New Roman"/>
          <w:highlight w:val="yellow"/>
        </w:rPr>
        <w:t>aise the</w:t>
      </w:r>
      <w:r w:rsidR="00780E28" w:rsidRPr="008C1602">
        <w:rPr>
          <w:rFonts w:cs="Times New Roman"/>
          <w:highlight w:val="yellow"/>
        </w:rPr>
        <w:t>ir</w:t>
      </w:r>
      <w:r w:rsidR="0049586A" w:rsidRPr="00780E28">
        <w:rPr>
          <w:rFonts w:cs="Times New Roman"/>
          <w:highlight w:val="yellow"/>
        </w:rPr>
        <w:t xml:space="preserve"> gown, or instruct the patient to raise it, to expose the left flank and left upper quadrant of the abdomen to gain access to the fifth left intercostal space at the mid-clavicular line (mitral area).</w:t>
      </w:r>
      <w:r w:rsidR="0049586A" w:rsidRPr="008C1602">
        <w:rPr>
          <w:rFonts w:cs="Times New Roman"/>
        </w:rPr>
        <w:t xml:space="preserve"> </w:t>
      </w:r>
    </w:p>
    <w:p w14:paraId="7489CF50" w14:textId="77777777" w:rsidR="006A4D88" w:rsidRDefault="006A4D88" w:rsidP="000866D4">
      <w:pPr>
        <w:tabs>
          <w:tab w:val="left" w:pos="540"/>
          <w:tab w:val="left" w:pos="1080"/>
          <w:tab w:val="left" w:pos="1620"/>
        </w:tabs>
        <w:spacing w:after="0"/>
        <w:rPr>
          <w:rFonts w:cs="Times New Roman"/>
        </w:rPr>
      </w:pPr>
    </w:p>
    <w:p w14:paraId="656C1FEE" w14:textId="5B1A0E0F" w:rsidR="0049586A" w:rsidRPr="008C1602" w:rsidRDefault="006A4D88" w:rsidP="000866D4">
      <w:pPr>
        <w:tabs>
          <w:tab w:val="left" w:pos="540"/>
          <w:tab w:val="left" w:pos="1080"/>
          <w:tab w:val="left" w:pos="1620"/>
        </w:tabs>
        <w:spacing w:after="0"/>
        <w:rPr>
          <w:rFonts w:cs="Times New Roman"/>
        </w:rPr>
      </w:pPr>
      <w:commentRangeStart w:id="6"/>
      <w:commentRangeStart w:id="7"/>
      <w:r w:rsidRPr="007349DB">
        <w:rPr>
          <w:rFonts w:cs="Times New Roman"/>
          <w:rPrChange w:id="8" w:author="Jessica Stanis" w:date="2015-04-23T15:34:00Z">
            <w:rPr>
              <w:rFonts w:cs="Times New Roman"/>
              <w:highlight w:val="yellow"/>
            </w:rPr>
          </w:rPrChange>
        </w:rPr>
        <w:t xml:space="preserve">4.6.1 </w:t>
      </w:r>
      <w:r w:rsidR="0049586A" w:rsidRPr="007349DB">
        <w:rPr>
          <w:rFonts w:cs="Times New Roman"/>
          <w:rPrChange w:id="9" w:author="Jessica Stanis" w:date="2015-04-23T15:34:00Z">
            <w:rPr>
              <w:rFonts w:cs="Times New Roman"/>
              <w:highlight w:val="yellow"/>
            </w:rPr>
          </w:rPrChange>
        </w:rPr>
        <w:t xml:space="preserve">If the patient’s left breast is impeding access to this area, use the back of </w:t>
      </w:r>
      <w:r w:rsidRPr="007349DB">
        <w:rPr>
          <w:rFonts w:cs="Times New Roman"/>
          <w:rPrChange w:id="10" w:author="Jessica Stanis" w:date="2015-04-23T15:34:00Z">
            <w:rPr>
              <w:rFonts w:cs="Times New Roman"/>
              <w:highlight w:val="yellow"/>
            </w:rPr>
          </w:rPrChange>
        </w:rPr>
        <w:t>your</w:t>
      </w:r>
      <w:r w:rsidR="0049586A" w:rsidRPr="007349DB">
        <w:rPr>
          <w:rFonts w:cs="Times New Roman"/>
          <w:rPrChange w:id="11" w:author="Jessica Stanis" w:date="2015-04-23T15:34:00Z">
            <w:rPr>
              <w:rFonts w:cs="Times New Roman"/>
              <w:highlight w:val="yellow"/>
            </w:rPr>
          </w:rPrChange>
        </w:rPr>
        <w:t xml:space="preserve"> left hand to displace the breast or ask the patient to lift the bottom of </w:t>
      </w:r>
      <w:r w:rsidRPr="007349DB">
        <w:rPr>
          <w:rFonts w:cs="Times New Roman"/>
          <w:rPrChange w:id="12" w:author="Jessica Stanis" w:date="2015-04-23T15:34:00Z">
            <w:rPr>
              <w:rFonts w:cs="Times New Roman"/>
              <w:highlight w:val="yellow"/>
            </w:rPr>
          </w:rPrChange>
        </w:rPr>
        <w:t>t</w:t>
      </w:r>
      <w:r w:rsidR="0049586A" w:rsidRPr="007349DB">
        <w:rPr>
          <w:rFonts w:cs="Times New Roman"/>
          <w:rPrChange w:id="13" w:author="Jessica Stanis" w:date="2015-04-23T15:34:00Z">
            <w:rPr>
              <w:rFonts w:cs="Times New Roman"/>
              <w:highlight w:val="yellow"/>
            </w:rPr>
          </w:rPrChange>
        </w:rPr>
        <w:t>he</w:t>
      </w:r>
      <w:r w:rsidRPr="007349DB">
        <w:rPr>
          <w:rFonts w:cs="Times New Roman"/>
          <w:rPrChange w:id="14" w:author="Jessica Stanis" w:date="2015-04-23T15:34:00Z">
            <w:rPr>
              <w:rFonts w:cs="Times New Roman"/>
              <w:highlight w:val="yellow"/>
            </w:rPr>
          </w:rPrChange>
        </w:rPr>
        <w:t>i</w:t>
      </w:r>
      <w:r w:rsidR="0049586A" w:rsidRPr="007349DB">
        <w:rPr>
          <w:rFonts w:cs="Times New Roman"/>
          <w:rPrChange w:id="15" w:author="Jessica Stanis" w:date="2015-04-23T15:34:00Z">
            <w:rPr>
              <w:rFonts w:cs="Times New Roman"/>
              <w:highlight w:val="yellow"/>
            </w:rPr>
          </w:rPrChange>
        </w:rPr>
        <w:t xml:space="preserve">r left breast out </w:t>
      </w:r>
      <w:r w:rsidRPr="007349DB">
        <w:rPr>
          <w:rFonts w:cs="Times New Roman"/>
          <w:rPrChange w:id="16" w:author="Jessica Stanis" w:date="2015-04-23T15:34:00Z">
            <w:rPr>
              <w:rFonts w:cs="Times New Roman"/>
              <w:highlight w:val="yellow"/>
            </w:rPr>
          </w:rPrChange>
        </w:rPr>
        <w:t xml:space="preserve">of </w:t>
      </w:r>
      <w:r w:rsidR="0049586A" w:rsidRPr="007349DB">
        <w:rPr>
          <w:rFonts w:cs="Times New Roman"/>
          <w:rPrChange w:id="17" w:author="Jessica Stanis" w:date="2015-04-23T15:34:00Z">
            <w:rPr>
              <w:rFonts w:cs="Times New Roman"/>
              <w:highlight w:val="yellow"/>
            </w:rPr>
          </w:rPrChange>
        </w:rPr>
        <w:t>the way</w:t>
      </w:r>
      <w:commentRangeEnd w:id="6"/>
      <w:r w:rsidR="007349DB">
        <w:rPr>
          <w:rStyle w:val="CommentReference"/>
        </w:rPr>
        <w:commentReference w:id="6"/>
      </w:r>
      <w:r w:rsidR="0049586A" w:rsidRPr="008C1602">
        <w:rPr>
          <w:rFonts w:cs="Times New Roman"/>
        </w:rPr>
        <w:t xml:space="preserve">. </w:t>
      </w:r>
      <w:commentRangeEnd w:id="7"/>
      <w:r w:rsidR="007F417B">
        <w:rPr>
          <w:rStyle w:val="CommentReference"/>
        </w:rPr>
        <w:commentReference w:id="7"/>
      </w:r>
    </w:p>
    <w:p w14:paraId="500D05FA" w14:textId="77777777" w:rsidR="00157002" w:rsidRPr="008C1602" w:rsidRDefault="00157002" w:rsidP="000866D4">
      <w:pPr>
        <w:tabs>
          <w:tab w:val="left" w:pos="540"/>
          <w:tab w:val="left" w:pos="1080"/>
          <w:tab w:val="left" w:pos="1620"/>
        </w:tabs>
        <w:spacing w:after="0"/>
        <w:rPr>
          <w:rFonts w:cs="Times New Roman"/>
        </w:rPr>
      </w:pPr>
    </w:p>
    <w:p w14:paraId="5EC1C9BC" w14:textId="26B42981" w:rsidR="00157002" w:rsidRPr="00DF552C" w:rsidRDefault="007C5B9B" w:rsidP="000866D4">
      <w:pPr>
        <w:tabs>
          <w:tab w:val="left" w:pos="540"/>
          <w:tab w:val="left" w:pos="1080"/>
          <w:tab w:val="left" w:pos="1620"/>
        </w:tabs>
        <w:spacing w:after="0"/>
        <w:rPr>
          <w:rFonts w:cs="Times New Roman"/>
          <w:highlight w:val="yellow"/>
        </w:rPr>
      </w:pPr>
      <w:r>
        <w:rPr>
          <w:rFonts w:cs="Times New Roman"/>
          <w:highlight w:val="yellow"/>
        </w:rPr>
        <w:t>4</w:t>
      </w:r>
      <w:r w:rsidR="00157002" w:rsidRPr="00DF552C">
        <w:rPr>
          <w:rFonts w:cs="Times New Roman"/>
          <w:highlight w:val="yellow"/>
        </w:rPr>
        <w:t>.</w:t>
      </w:r>
      <w:r w:rsidR="00B6463E" w:rsidRPr="00DF552C">
        <w:rPr>
          <w:rFonts w:cs="Times New Roman"/>
          <w:highlight w:val="yellow"/>
        </w:rPr>
        <w:t>7</w:t>
      </w:r>
      <w:r w:rsidR="00157002" w:rsidRPr="00DF552C">
        <w:rPr>
          <w:rFonts w:cs="Times New Roman"/>
          <w:highlight w:val="yellow"/>
        </w:rPr>
        <w:t xml:space="preserve"> </w:t>
      </w:r>
      <w:r w:rsidR="00DF552C" w:rsidRPr="008C1602">
        <w:rPr>
          <w:rFonts w:cs="Times New Roman"/>
          <w:highlight w:val="yellow"/>
        </w:rPr>
        <w:t>For an alternat</w:t>
      </w:r>
      <w:r w:rsidR="00FB0DBD">
        <w:rPr>
          <w:rFonts w:cs="Times New Roman"/>
          <w:highlight w:val="yellow"/>
        </w:rPr>
        <w:t>iv</w:t>
      </w:r>
      <w:r w:rsidR="00DF552C" w:rsidRPr="008C1602">
        <w:rPr>
          <w:rFonts w:cs="Times New Roman"/>
          <w:highlight w:val="yellow"/>
        </w:rPr>
        <w:t>e approach to examining the tricuspid area</w:t>
      </w:r>
      <w:r w:rsidR="00FB0DBD">
        <w:rPr>
          <w:rFonts w:cs="Times New Roman"/>
          <w:highlight w:val="yellow"/>
        </w:rPr>
        <w:t>,</w:t>
      </w:r>
      <w:r w:rsidR="00DF552C" w:rsidRPr="008C1602">
        <w:rPr>
          <w:rFonts w:cs="Times New Roman"/>
          <w:highlight w:val="yellow"/>
        </w:rPr>
        <w:t xml:space="preserve"> w</w:t>
      </w:r>
      <w:r w:rsidR="00157002" w:rsidRPr="00DF552C">
        <w:rPr>
          <w:rFonts w:cs="Times New Roman"/>
          <w:highlight w:val="yellow"/>
        </w:rPr>
        <w:t>ith the left upper quadrant</w:t>
      </w:r>
      <w:r w:rsidR="00FB0DBD">
        <w:rPr>
          <w:rFonts w:cs="Times New Roman"/>
          <w:highlight w:val="yellow"/>
        </w:rPr>
        <w:t>,</w:t>
      </w:r>
      <w:r w:rsidR="00157002" w:rsidRPr="00DF552C">
        <w:rPr>
          <w:rFonts w:cs="Times New Roman"/>
          <w:highlight w:val="yellow"/>
        </w:rPr>
        <w:t xml:space="preserve"> </w:t>
      </w:r>
      <w:r w:rsidR="00FB0DBD">
        <w:rPr>
          <w:rFonts w:cs="Times New Roman"/>
          <w:highlight w:val="yellow"/>
        </w:rPr>
        <w:t xml:space="preserve">slightly </w:t>
      </w:r>
      <w:r w:rsidR="00157002" w:rsidRPr="00DF552C">
        <w:rPr>
          <w:rFonts w:cs="Times New Roman"/>
          <w:highlight w:val="yellow"/>
        </w:rPr>
        <w:t xml:space="preserve">lift the gown at the inferior border of the sternum. </w:t>
      </w:r>
    </w:p>
    <w:p w14:paraId="4B652A61" w14:textId="77777777" w:rsidR="00157002" w:rsidRPr="00DF552C" w:rsidRDefault="00157002" w:rsidP="000866D4">
      <w:pPr>
        <w:tabs>
          <w:tab w:val="left" w:pos="540"/>
          <w:tab w:val="left" w:pos="1080"/>
          <w:tab w:val="left" w:pos="1620"/>
        </w:tabs>
        <w:spacing w:after="0"/>
        <w:rPr>
          <w:rFonts w:cs="Times New Roman"/>
          <w:highlight w:val="yellow"/>
        </w:rPr>
      </w:pPr>
    </w:p>
    <w:p w14:paraId="0B051EF9" w14:textId="37158CB4" w:rsidR="00755705" w:rsidRPr="008C1602" w:rsidRDefault="007C5B9B" w:rsidP="000866D4">
      <w:pPr>
        <w:tabs>
          <w:tab w:val="left" w:pos="540"/>
          <w:tab w:val="left" w:pos="1080"/>
          <w:tab w:val="left" w:pos="1620"/>
        </w:tabs>
        <w:spacing w:after="0"/>
        <w:rPr>
          <w:rFonts w:cs="Times New Roman"/>
        </w:rPr>
      </w:pPr>
      <w:r>
        <w:rPr>
          <w:rFonts w:cs="Times New Roman"/>
          <w:highlight w:val="yellow"/>
        </w:rPr>
        <w:t>4</w:t>
      </w:r>
      <w:r w:rsidR="00157002" w:rsidRPr="00DF552C">
        <w:rPr>
          <w:rFonts w:cs="Times New Roman"/>
          <w:highlight w:val="yellow"/>
        </w:rPr>
        <w:t>.</w:t>
      </w:r>
      <w:r w:rsidR="00B6463E" w:rsidRPr="00DF552C">
        <w:rPr>
          <w:rFonts w:cs="Times New Roman"/>
          <w:highlight w:val="yellow"/>
        </w:rPr>
        <w:t>8</w:t>
      </w:r>
      <w:r w:rsidR="00157002" w:rsidRPr="00DF552C">
        <w:rPr>
          <w:rFonts w:cs="Times New Roman"/>
          <w:highlight w:val="yellow"/>
        </w:rPr>
        <w:t xml:space="preserve"> With the flank and left upper quadrant exposed, and the patient holding </w:t>
      </w:r>
      <w:r w:rsidR="00FB0DBD">
        <w:rPr>
          <w:rFonts w:cs="Times New Roman"/>
          <w:highlight w:val="yellow"/>
        </w:rPr>
        <w:t>t</w:t>
      </w:r>
      <w:r w:rsidR="00157002" w:rsidRPr="00DF552C">
        <w:rPr>
          <w:rFonts w:cs="Times New Roman"/>
          <w:highlight w:val="yellow"/>
        </w:rPr>
        <w:t>he</w:t>
      </w:r>
      <w:r w:rsidR="00FB0DBD">
        <w:rPr>
          <w:rFonts w:cs="Times New Roman"/>
          <w:highlight w:val="yellow"/>
        </w:rPr>
        <w:t>i</w:t>
      </w:r>
      <w:r w:rsidR="00157002" w:rsidRPr="00DF552C">
        <w:rPr>
          <w:rFonts w:cs="Times New Roman"/>
          <w:highlight w:val="yellow"/>
        </w:rPr>
        <w:t xml:space="preserve">r left breast and gown out of the way with </w:t>
      </w:r>
      <w:r w:rsidR="00FB0DBD">
        <w:rPr>
          <w:rFonts w:cs="Times New Roman"/>
          <w:highlight w:val="yellow"/>
        </w:rPr>
        <w:t>t</w:t>
      </w:r>
      <w:r w:rsidR="00157002" w:rsidRPr="00DF552C">
        <w:rPr>
          <w:rFonts w:cs="Times New Roman"/>
          <w:highlight w:val="yellow"/>
        </w:rPr>
        <w:t>he</w:t>
      </w:r>
      <w:r w:rsidR="00FB0DBD">
        <w:rPr>
          <w:rFonts w:cs="Times New Roman"/>
          <w:highlight w:val="yellow"/>
        </w:rPr>
        <w:t>i</w:t>
      </w:r>
      <w:r w:rsidR="00157002" w:rsidRPr="00DF552C">
        <w:rPr>
          <w:rFonts w:cs="Times New Roman"/>
          <w:highlight w:val="yellow"/>
        </w:rPr>
        <w:t>r right hand, examine the mitral area with the patient in the left lateral decubitus position.</w:t>
      </w:r>
      <w:r w:rsidR="00157002" w:rsidRPr="008C1602">
        <w:rPr>
          <w:rFonts w:cs="Times New Roman"/>
        </w:rPr>
        <w:t xml:space="preserve"> </w:t>
      </w:r>
    </w:p>
    <w:p w14:paraId="7D8D90B4" w14:textId="77777777" w:rsidR="00C92F4F" w:rsidRPr="00311523" w:rsidRDefault="00C92F4F" w:rsidP="000866D4">
      <w:pPr>
        <w:tabs>
          <w:tab w:val="left" w:pos="540"/>
          <w:tab w:val="left" w:pos="1080"/>
          <w:tab w:val="left" w:pos="1620"/>
        </w:tabs>
        <w:spacing w:after="0"/>
        <w:rPr>
          <w:rFonts w:cs="Times New Roman"/>
        </w:rPr>
      </w:pPr>
    </w:p>
    <w:p w14:paraId="35310234" w14:textId="7ED2B458" w:rsidR="002B558B" w:rsidRPr="00DF552C" w:rsidRDefault="007C5B9B" w:rsidP="000866D4">
      <w:pPr>
        <w:tabs>
          <w:tab w:val="left" w:pos="540"/>
          <w:tab w:val="left" w:pos="1080"/>
          <w:tab w:val="left" w:pos="1620"/>
        </w:tabs>
        <w:spacing w:after="0"/>
        <w:rPr>
          <w:rFonts w:cs="Times New Roman"/>
          <w:highlight w:val="yellow"/>
        </w:rPr>
      </w:pPr>
      <w:r>
        <w:rPr>
          <w:rFonts w:cs="Times New Roman"/>
          <w:highlight w:val="yellow"/>
        </w:rPr>
        <w:t>5</w:t>
      </w:r>
      <w:r w:rsidR="000866D4">
        <w:rPr>
          <w:rFonts w:cs="Times New Roman"/>
          <w:highlight w:val="yellow"/>
        </w:rPr>
        <w:t>.</w:t>
      </w:r>
      <w:r w:rsidR="00005057" w:rsidRPr="008C1602">
        <w:rPr>
          <w:rFonts w:cs="Times New Roman"/>
          <w:highlight w:val="yellow"/>
        </w:rPr>
        <w:t xml:space="preserve"> </w:t>
      </w:r>
      <w:r w:rsidR="00896C9E" w:rsidRPr="00DF552C">
        <w:rPr>
          <w:rFonts w:cs="Times New Roman"/>
          <w:highlight w:val="yellow"/>
        </w:rPr>
        <w:t>Examination of the p</w:t>
      </w:r>
      <w:r w:rsidR="00F10294" w:rsidRPr="00DF552C">
        <w:rPr>
          <w:rFonts w:cs="Times New Roman"/>
          <w:highlight w:val="yellow"/>
        </w:rPr>
        <w:t>osterior</w:t>
      </w:r>
      <w:r w:rsidR="002B558B" w:rsidRPr="00DF552C">
        <w:rPr>
          <w:rFonts w:cs="Times New Roman"/>
          <w:highlight w:val="yellow"/>
        </w:rPr>
        <w:t xml:space="preserve"> </w:t>
      </w:r>
      <w:r w:rsidR="007B6B92" w:rsidRPr="00DF552C">
        <w:rPr>
          <w:rFonts w:cs="Times New Roman"/>
          <w:highlight w:val="yellow"/>
        </w:rPr>
        <w:t xml:space="preserve">and lateral </w:t>
      </w:r>
      <w:r w:rsidR="00896C9E" w:rsidRPr="00DF552C">
        <w:rPr>
          <w:rFonts w:cs="Times New Roman"/>
          <w:highlight w:val="yellow"/>
        </w:rPr>
        <w:t xml:space="preserve">thorax </w:t>
      </w:r>
      <w:r w:rsidR="005A70B8" w:rsidRPr="00DF552C">
        <w:rPr>
          <w:rFonts w:cs="Times New Roman"/>
          <w:highlight w:val="yellow"/>
        </w:rPr>
        <w:t xml:space="preserve">in </w:t>
      </w:r>
      <w:r w:rsidR="00FB0DBD">
        <w:rPr>
          <w:rFonts w:cs="Times New Roman"/>
          <w:highlight w:val="yellow"/>
        </w:rPr>
        <w:t xml:space="preserve">a </w:t>
      </w:r>
      <w:r w:rsidR="005A70B8" w:rsidRPr="00DF552C">
        <w:rPr>
          <w:rFonts w:cs="Times New Roman"/>
          <w:highlight w:val="yellow"/>
        </w:rPr>
        <w:t>seated position</w:t>
      </w:r>
      <w:r w:rsidR="00FB0DBD">
        <w:rPr>
          <w:rFonts w:cs="Times New Roman"/>
          <w:highlight w:val="yellow"/>
        </w:rPr>
        <w:t>.</w:t>
      </w:r>
    </w:p>
    <w:p w14:paraId="37BC8AB4" w14:textId="77777777" w:rsidR="000866D4" w:rsidRDefault="000866D4" w:rsidP="000866D4">
      <w:pPr>
        <w:tabs>
          <w:tab w:val="left" w:pos="540"/>
          <w:tab w:val="left" w:pos="1080"/>
          <w:tab w:val="left" w:pos="1620"/>
        </w:tabs>
        <w:spacing w:after="0"/>
        <w:rPr>
          <w:rFonts w:cs="Times New Roman"/>
          <w:highlight w:val="yellow"/>
        </w:rPr>
      </w:pPr>
    </w:p>
    <w:p w14:paraId="03FF6B59" w14:textId="42698BFE" w:rsidR="007B205F" w:rsidRPr="00DF552C" w:rsidRDefault="000866D4" w:rsidP="000866D4">
      <w:pPr>
        <w:tabs>
          <w:tab w:val="left" w:pos="540"/>
          <w:tab w:val="left" w:pos="1080"/>
          <w:tab w:val="left" w:pos="1620"/>
        </w:tabs>
        <w:spacing w:after="0"/>
        <w:rPr>
          <w:rFonts w:cs="Times New Roman"/>
          <w:highlight w:val="yellow"/>
        </w:rPr>
      </w:pPr>
      <w:r>
        <w:rPr>
          <w:rFonts w:cs="Times New Roman"/>
          <w:highlight w:val="yellow"/>
        </w:rPr>
        <w:t>5</w:t>
      </w:r>
      <w:r w:rsidR="00290670" w:rsidRPr="00DF552C">
        <w:rPr>
          <w:rFonts w:cs="Times New Roman"/>
          <w:highlight w:val="yellow"/>
        </w:rPr>
        <w:t xml:space="preserve">.1 </w:t>
      </w:r>
      <w:r w:rsidR="005A70B8" w:rsidRPr="00DF552C">
        <w:rPr>
          <w:rFonts w:cs="Times New Roman"/>
          <w:highlight w:val="yellow"/>
        </w:rPr>
        <w:t xml:space="preserve">Move the folds of the gown laterally to allow for adequate exposure </w:t>
      </w:r>
      <w:r w:rsidR="00486C27">
        <w:rPr>
          <w:rFonts w:cs="Times New Roman"/>
          <w:highlight w:val="yellow"/>
        </w:rPr>
        <w:t xml:space="preserve">for the </w:t>
      </w:r>
      <w:r w:rsidR="005A70B8" w:rsidRPr="00DF552C">
        <w:rPr>
          <w:rFonts w:cs="Times New Roman"/>
          <w:highlight w:val="yellow"/>
        </w:rPr>
        <w:t xml:space="preserve">inspection, percussion, palpation, </w:t>
      </w:r>
      <w:r w:rsidR="007B6B92" w:rsidRPr="00DF552C">
        <w:rPr>
          <w:rFonts w:cs="Times New Roman"/>
          <w:highlight w:val="yellow"/>
        </w:rPr>
        <w:t>and auscultation of</w:t>
      </w:r>
      <w:r w:rsidR="005A70B8" w:rsidRPr="00DF552C">
        <w:rPr>
          <w:rFonts w:cs="Times New Roman"/>
          <w:highlight w:val="yellow"/>
        </w:rPr>
        <w:t xml:space="preserve"> the posterior chest</w:t>
      </w:r>
      <w:r w:rsidR="003C39F4" w:rsidRPr="00DF552C">
        <w:rPr>
          <w:rFonts w:cs="Times New Roman"/>
          <w:highlight w:val="yellow"/>
        </w:rPr>
        <w:t>, back,</w:t>
      </w:r>
      <w:r w:rsidR="005A70B8" w:rsidRPr="00DF552C">
        <w:rPr>
          <w:rFonts w:cs="Times New Roman"/>
          <w:highlight w:val="yellow"/>
        </w:rPr>
        <w:t xml:space="preserve"> and posterior lung zones.</w:t>
      </w:r>
    </w:p>
    <w:p w14:paraId="764AFD03" w14:textId="77777777" w:rsidR="00290670" w:rsidRPr="00DF552C" w:rsidRDefault="00290670" w:rsidP="000866D4">
      <w:pPr>
        <w:tabs>
          <w:tab w:val="left" w:pos="540"/>
          <w:tab w:val="left" w:pos="1080"/>
          <w:tab w:val="left" w:pos="1620"/>
        </w:tabs>
        <w:spacing w:after="0"/>
        <w:rPr>
          <w:rFonts w:cs="Times New Roman"/>
          <w:highlight w:val="yellow"/>
        </w:rPr>
      </w:pPr>
    </w:p>
    <w:p w14:paraId="717C4309" w14:textId="662C74F3" w:rsidR="007B6B92" w:rsidRPr="008C1602" w:rsidRDefault="007C5B9B" w:rsidP="000866D4">
      <w:pPr>
        <w:tabs>
          <w:tab w:val="left" w:pos="540"/>
          <w:tab w:val="left" w:pos="1080"/>
          <w:tab w:val="left" w:pos="1620"/>
        </w:tabs>
        <w:spacing w:after="0"/>
        <w:rPr>
          <w:rFonts w:cs="Times New Roman"/>
        </w:rPr>
      </w:pPr>
      <w:r>
        <w:rPr>
          <w:rFonts w:cs="Times New Roman"/>
          <w:highlight w:val="yellow"/>
        </w:rPr>
        <w:t>5</w:t>
      </w:r>
      <w:r w:rsidR="00290670" w:rsidRPr="00DF552C">
        <w:rPr>
          <w:rFonts w:cs="Times New Roman"/>
          <w:highlight w:val="yellow"/>
        </w:rPr>
        <w:t xml:space="preserve">.2 </w:t>
      </w:r>
      <w:r w:rsidR="007B6B92" w:rsidRPr="00DF552C">
        <w:rPr>
          <w:rFonts w:cs="Times New Roman"/>
          <w:highlight w:val="yellow"/>
        </w:rPr>
        <w:t>Displace the gown further</w:t>
      </w:r>
      <w:r w:rsidR="00486C27">
        <w:rPr>
          <w:rFonts w:cs="Times New Roman"/>
          <w:highlight w:val="yellow"/>
        </w:rPr>
        <w:t>,</w:t>
      </w:r>
      <w:r w:rsidR="007B6B92" w:rsidRPr="00DF552C">
        <w:rPr>
          <w:rFonts w:cs="Times New Roman"/>
          <w:highlight w:val="yellow"/>
        </w:rPr>
        <w:t xml:space="preserve"> laterally</w:t>
      </w:r>
      <w:r w:rsidR="00486C27">
        <w:rPr>
          <w:rFonts w:cs="Times New Roman"/>
          <w:highlight w:val="yellow"/>
        </w:rPr>
        <w:t xml:space="preserve"> and</w:t>
      </w:r>
      <w:r w:rsidR="007B6B92" w:rsidRPr="00DF552C">
        <w:rPr>
          <w:rFonts w:cs="Times New Roman"/>
          <w:highlight w:val="yellow"/>
        </w:rPr>
        <w:t xml:space="preserve"> one side at a time</w:t>
      </w:r>
      <w:r w:rsidR="00486C27">
        <w:rPr>
          <w:rFonts w:cs="Times New Roman"/>
          <w:highlight w:val="yellow"/>
        </w:rPr>
        <w:t>,</w:t>
      </w:r>
      <w:r w:rsidR="007B6B92" w:rsidRPr="00DF552C">
        <w:rPr>
          <w:rFonts w:cs="Times New Roman"/>
          <w:highlight w:val="yellow"/>
        </w:rPr>
        <w:t xml:space="preserve"> as needed to allow for </w:t>
      </w:r>
      <w:r w:rsidR="00486C27">
        <w:rPr>
          <w:rFonts w:cs="Times New Roman"/>
          <w:highlight w:val="yellow"/>
        </w:rPr>
        <w:t xml:space="preserve">the </w:t>
      </w:r>
      <w:r w:rsidR="007B6B92" w:rsidRPr="00DF552C">
        <w:rPr>
          <w:rFonts w:cs="Times New Roman"/>
          <w:highlight w:val="yellow"/>
        </w:rPr>
        <w:t>examination of the lateral chest walls</w:t>
      </w:r>
      <w:r w:rsidR="002A477E" w:rsidRPr="008C1602">
        <w:rPr>
          <w:rFonts w:cs="Times New Roman"/>
        </w:rPr>
        <w:t>.</w:t>
      </w:r>
    </w:p>
    <w:p w14:paraId="09E5FD55" w14:textId="77777777" w:rsidR="007B205F" w:rsidRPr="008C1602" w:rsidRDefault="007B205F" w:rsidP="000866D4">
      <w:pPr>
        <w:tabs>
          <w:tab w:val="left" w:pos="540"/>
          <w:tab w:val="left" w:pos="1080"/>
          <w:tab w:val="left" w:pos="1620"/>
        </w:tabs>
        <w:spacing w:after="0"/>
        <w:rPr>
          <w:rFonts w:cs="Times New Roman"/>
        </w:rPr>
      </w:pPr>
    </w:p>
    <w:p w14:paraId="2B60CF66" w14:textId="6A70747B" w:rsidR="00DF552C" w:rsidRPr="008C1602" w:rsidRDefault="007C5B9B" w:rsidP="000866D4">
      <w:pPr>
        <w:pStyle w:val="NoSpacing"/>
        <w:rPr>
          <w:rFonts w:cs="Times New Roman"/>
          <w:sz w:val="24"/>
          <w:szCs w:val="24"/>
          <w:highlight w:val="yellow"/>
        </w:rPr>
      </w:pPr>
      <w:r>
        <w:rPr>
          <w:rFonts w:cs="Times New Roman"/>
          <w:sz w:val="24"/>
          <w:szCs w:val="24"/>
          <w:highlight w:val="yellow"/>
        </w:rPr>
        <w:t>5</w:t>
      </w:r>
      <w:r w:rsidR="00092CC9" w:rsidRPr="008C1602">
        <w:rPr>
          <w:rFonts w:cs="Times New Roman"/>
          <w:sz w:val="24"/>
          <w:szCs w:val="24"/>
          <w:highlight w:val="yellow"/>
        </w:rPr>
        <w:t xml:space="preserve">.3 Examination of the back </w:t>
      </w:r>
      <w:r w:rsidR="00486C27">
        <w:rPr>
          <w:rFonts w:cs="Times New Roman"/>
          <w:sz w:val="24"/>
          <w:szCs w:val="24"/>
          <w:highlight w:val="yellow"/>
        </w:rPr>
        <w:t>can be</w:t>
      </w:r>
      <w:r w:rsidR="00092CC9" w:rsidRPr="008C1602">
        <w:rPr>
          <w:rFonts w:cs="Times New Roman"/>
          <w:sz w:val="24"/>
          <w:szCs w:val="24"/>
          <w:highlight w:val="yellow"/>
        </w:rPr>
        <w:t xml:space="preserve"> performed in a patient who is shirtless (or </w:t>
      </w:r>
      <w:r w:rsidR="00486C27">
        <w:rPr>
          <w:rFonts w:cs="Times New Roman"/>
          <w:sz w:val="24"/>
          <w:szCs w:val="24"/>
          <w:highlight w:val="yellow"/>
        </w:rPr>
        <w:t xml:space="preserve">only in a </w:t>
      </w:r>
      <w:r w:rsidR="00092CC9" w:rsidRPr="008C1602">
        <w:rPr>
          <w:rFonts w:cs="Times New Roman"/>
          <w:sz w:val="24"/>
          <w:szCs w:val="24"/>
          <w:highlight w:val="yellow"/>
        </w:rPr>
        <w:t xml:space="preserve">bra) or wearing a gown </w:t>
      </w:r>
      <w:r w:rsidR="00486C27">
        <w:rPr>
          <w:rFonts w:cs="Times New Roman"/>
          <w:sz w:val="24"/>
          <w:szCs w:val="24"/>
          <w:highlight w:val="yellow"/>
        </w:rPr>
        <w:t xml:space="preserve">that’s </w:t>
      </w:r>
      <w:r w:rsidR="00092CC9" w:rsidRPr="008C1602">
        <w:rPr>
          <w:rFonts w:cs="Times New Roman"/>
          <w:sz w:val="24"/>
          <w:szCs w:val="24"/>
          <w:highlight w:val="yellow"/>
        </w:rPr>
        <w:t xml:space="preserve">open in the back. If the patient is wearing a gown, perform </w:t>
      </w:r>
      <w:r w:rsidR="00486C27">
        <w:rPr>
          <w:rFonts w:cs="Times New Roman"/>
          <w:sz w:val="24"/>
          <w:szCs w:val="24"/>
          <w:highlight w:val="yellow"/>
        </w:rPr>
        <w:t xml:space="preserve">the </w:t>
      </w:r>
      <w:r w:rsidR="003C39F4" w:rsidRPr="008C1602">
        <w:rPr>
          <w:rFonts w:cs="Times New Roman"/>
          <w:sz w:val="24"/>
          <w:szCs w:val="24"/>
          <w:highlight w:val="yellow"/>
        </w:rPr>
        <w:t xml:space="preserve">seated </w:t>
      </w:r>
      <w:r w:rsidR="00092CC9" w:rsidRPr="008C1602">
        <w:rPr>
          <w:rFonts w:cs="Times New Roman"/>
          <w:sz w:val="24"/>
          <w:szCs w:val="24"/>
          <w:highlight w:val="yellow"/>
        </w:rPr>
        <w:t xml:space="preserve">inspection </w:t>
      </w:r>
      <w:r w:rsidR="003C39F4" w:rsidRPr="008C1602">
        <w:rPr>
          <w:rFonts w:cs="Times New Roman"/>
          <w:sz w:val="24"/>
          <w:szCs w:val="24"/>
          <w:highlight w:val="yellow"/>
        </w:rPr>
        <w:t>as described</w:t>
      </w:r>
      <w:r w:rsidR="00486C27">
        <w:rPr>
          <w:rFonts w:cs="Times New Roman"/>
          <w:sz w:val="24"/>
          <w:szCs w:val="24"/>
          <w:highlight w:val="yellow"/>
        </w:rPr>
        <w:t xml:space="preserve"> previously</w:t>
      </w:r>
      <w:r w:rsidR="00092CC9" w:rsidRPr="008C1602">
        <w:rPr>
          <w:rFonts w:cs="Times New Roman"/>
          <w:sz w:val="24"/>
          <w:szCs w:val="24"/>
          <w:highlight w:val="yellow"/>
        </w:rPr>
        <w:t xml:space="preserve">. </w:t>
      </w:r>
    </w:p>
    <w:p w14:paraId="3A62E4DF" w14:textId="77777777" w:rsidR="000866D4" w:rsidRDefault="000866D4" w:rsidP="000866D4">
      <w:pPr>
        <w:pStyle w:val="NoSpacing"/>
        <w:rPr>
          <w:rFonts w:cs="Times New Roman"/>
          <w:sz w:val="24"/>
          <w:szCs w:val="24"/>
          <w:highlight w:val="yellow"/>
        </w:rPr>
      </w:pPr>
    </w:p>
    <w:p w14:paraId="49E6DD29" w14:textId="428CBD93" w:rsidR="00092CC9" w:rsidRPr="008C1602" w:rsidRDefault="007C5B9B" w:rsidP="000866D4">
      <w:pPr>
        <w:pStyle w:val="NoSpacing"/>
        <w:rPr>
          <w:rFonts w:cs="Times New Roman"/>
          <w:sz w:val="24"/>
          <w:szCs w:val="24"/>
          <w:highlight w:val="yellow"/>
        </w:rPr>
      </w:pPr>
      <w:r>
        <w:rPr>
          <w:rFonts w:cs="Times New Roman"/>
          <w:sz w:val="24"/>
          <w:szCs w:val="24"/>
          <w:highlight w:val="yellow"/>
        </w:rPr>
        <w:t>5</w:t>
      </w:r>
      <w:r w:rsidR="00DF552C" w:rsidRPr="008C1602">
        <w:rPr>
          <w:rFonts w:cs="Times New Roman"/>
          <w:sz w:val="24"/>
          <w:szCs w:val="24"/>
          <w:highlight w:val="yellow"/>
        </w:rPr>
        <w:t>.3.1</w:t>
      </w:r>
      <w:r w:rsidR="008C1602">
        <w:rPr>
          <w:rFonts w:cs="Times New Roman"/>
          <w:sz w:val="24"/>
          <w:szCs w:val="24"/>
          <w:highlight w:val="yellow"/>
        </w:rPr>
        <w:t xml:space="preserve"> </w:t>
      </w:r>
      <w:r w:rsidR="003C39F4" w:rsidRPr="008C1602">
        <w:rPr>
          <w:rFonts w:cs="Times New Roman"/>
          <w:sz w:val="24"/>
          <w:szCs w:val="24"/>
          <w:highlight w:val="yellow"/>
        </w:rPr>
        <w:t xml:space="preserve">During </w:t>
      </w:r>
      <w:r w:rsidR="00486C27">
        <w:rPr>
          <w:rFonts w:cs="Times New Roman"/>
          <w:sz w:val="24"/>
          <w:szCs w:val="24"/>
          <w:highlight w:val="yellow"/>
        </w:rPr>
        <w:t xml:space="preserve">gait or </w:t>
      </w:r>
      <w:r w:rsidR="00DE665D" w:rsidRPr="008C1602">
        <w:rPr>
          <w:rFonts w:cs="Times New Roman"/>
          <w:sz w:val="24"/>
          <w:szCs w:val="24"/>
          <w:highlight w:val="yellow"/>
        </w:rPr>
        <w:t xml:space="preserve">standing </w:t>
      </w:r>
      <w:r w:rsidR="003C39F4" w:rsidRPr="008C1602">
        <w:rPr>
          <w:rFonts w:cs="Times New Roman"/>
          <w:sz w:val="24"/>
          <w:szCs w:val="24"/>
          <w:highlight w:val="yellow"/>
        </w:rPr>
        <w:t>range of motion</w:t>
      </w:r>
      <w:r w:rsidR="00DE665D" w:rsidRPr="008C1602">
        <w:rPr>
          <w:rFonts w:cs="Times New Roman"/>
          <w:sz w:val="24"/>
          <w:szCs w:val="24"/>
          <w:highlight w:val="yellow"/>
        </w:rPr>
        <w:t xml:space="preserve"> (</w:t>
      </w:r>
      <w:r w:rsidR="00DE665D" w:rsidRPr="006C2522">
        <w:rPr>
          <w:rFonts w:cs="Times New Roman"/>
          <w:i/>
          <w:sz w:val="24"/>
          <w:szCs w:val="24"/>
          <w:highlight w:val="yellow"/>
          <w:rPrChange w:id="18" w:author="Jessica Stanis" w:date="2015-04-23T15:36:00Z">
            <w:rPr>
              <w:rFonts w:cs="Times New Roman"/>
              <w:sz w:val="24"/>
              <w:szCs w:val="24"/>
              <w:highlight w:val="yellow"/>
            </w:rPr>
          </w:rPrChange>
        </w:rPr>
        <w:t>e.g.</w:t>
      </w:r>
      <w:r w:rsidR="00DE665D" w:rsidRPr="008C1602">
        <w:rPr>
          <w:rFonts w:cs="Times New Roman"/>
          <w:sz w:val="24"/>
          <w:szCs w:val="24"/>
          <w:highlight w:val="yellow"/>
        </w:rPr>
        <w:t>, forward flexion) testing</w:t>
      </w:r>
      <w:r w:rsidR="003C39F4" w:rsidRPr="008C1602">
        <w:rPr>
          <w:rFonts w:cs="Times New Roman"/>
          <w:sz w:val="24"/>
          <w:szCs w:val="24"/>
          <w:highlight w:val="yellow"/>
        </w:rPr>
        <w:t>, h</w:t>
      </w:r>
      <w:r w:rsidR="00092CC9" w:rsidRPr="008C1602">
        <w:rPr>
          <w:rFonts w:cs="Times New Roman"/>
          <w:sz w:val="24"/>
          <w:szCs w:val="24"/>
          <w:highlight w:val="yellow"/>
        </w:rPr>
        <w:t>ol</w:t>
      </w:r>
      <w:r w:rsidR="00DE665D" w:rsidRPr="008C1602">
        <w:rPr>
          <w:rFonts w:cs="Times New Roman"/>
          <w:sz w:val="24"/>
          <w:szCs w:val="24"/>
          <w:highlight w:val="yellow"/>
        </w:rPr>
        <w:t>d the back of the gown together</w:t>
      </w:r>
      <w:r w:rsidR="00486C27">
        <w:rPr>
          <w:rFonts w:cs="Times New Roman"/>
          <w:sz w:val="24"/>
          <w:szCs w:val="24"/>
          <w:highlight w:val="yellow"/>
        </w:rPr>
        <w:t>,</w:t>
      </w:r>
      <w:r w:rsidR="00092CC9" w:rsidRPr="008C1602">
        <w:rPr>
          <w:rFonts w:cs="Times New Roman"/>
          <w:sz w:val="24"/>
          <w:szCs w:val="24"/>
          <w:highlight w:val="yellow"/>
        </w:rPr>
        <w:t xml:space="preserve"> so the patient can concentrate on the movement (rather than on worrying about the gown falling off). </w:t>
      </w:r>
    </w:p>
    <w:p w14:paraId="7E9DD40B" w14:textId="77777777" w:rsidR="00092CC9" w:rsidRPr="00DF552C" w:rsidRDefault="00092CC9" w:rsidP="000866D4">
      <w:pPr>
        <w:tabs>
          <w:tab w:val="left" w:pos="540"/>
          <w:tab w:val="left" w:pos="1080"/>
          <w:tab w:val="left" w:pos="1620"/>
        </w:tabs>
        <w:spacing w:after="0"/>
        <w:rPr>
          <w:rFonts w:cs="Times New Roman"/>
          <w:highlight w:val="yellow"/>
        </w:rPr>
      </w:pPr>
    </w:p>
    <w:p w14:paraId="47249D4A" w14:textId="4C17E1E4" w:rsidR="002B558B" w:rsidRPr="00311523" w:rsidRDefault="007C5B9B" w:rsidP="000866D4">
      <w:pPr>
        <w:tabs>
          <w:tab w:val="left" w:pos="540"/>
          <w:tab w:val="left" w:pos="1080"/>
          <w:tab w:val="left" w:pos="1620"/>
        </w:tabs>
        <w:spacing w:after="0"/>
        <w:rPr>
          <w:rFonts w:cs="Times New Roman"/>
        </w:rPr>
      </w:pPr>
      <w:r>
        <w:rPr>
          <w:rFonts w:cs="Times New Roman"/>
          <w:highlight w:val="yellow"/>
        </w:rPr>
        <w:t>5</w:t>
      </w:r>
      <w:r w:rsidR="007B205F" w:rsidRPr="00DF552C">
        <w:rPr>
          <w:rFonts w:cs="Times New Roman"/>
          <w:highlight w:val="yellow"/>
        </w:rPr>
        <w:t>.</w:t>
      </w:r>
      <w:r w:rsidR="00DF552C" w:rsidRPr="008C1602">
        <w:rPr>
          <w:rFonts w:cs="Times New Roman"/>
          <w:highlight w:val="yellow"/>
        </w:rPr>
        <w:t xml:space="preserve">3.2 </w:t>
      </w:r>
      <w:r w:rsidR="007B6B92" w:rsidRPr="00DF552C">
        <w:rPr>
          <w:rFonts w:cs="Times New Roman"/>
          <w:highlight w:val="yellow"/>
        </w:rPr>
        <w:t>Replace the gown to cover</w:t>
      </w:r>
      <w:r w:rsidR="002A477E" w:rsidRPr="00DF552C">
        <w:rPr>
          <w:rFonts w:cs="Times New Roman"/>
          <w:highlight w:val="yellow"/>
        </w:rPr>
        <w:t xml:space="preserve"> the back and retie the neck straps</w:t>
      </w:r>
      <w:r w:rsidR="007B6B92" w:rsidRPr="00DF552C">
        <w:rPr>
          <w:rFonts w:cs="Times New Roman"/>
          <w:highlight w:val="yellow"/>
        </w:rPr>
        <w:t xml:space="preserve"> when this portion of the exam</w:t>
      </w:r>
      <w:r w:rsidR="00486C27">
        <w:rPr>
          <w:rFonts w:cs="Times New Roman"/>
          <w:highlight w:val="yellow"/>
        </w:rPr>
        <w:t xml:space="preserve"> is finished</w:t>
      </w:r>
      <w:r w:rsidR="007B6B92" w:rsidRPr="00DF552C">
        <w:rPr>
          <w:rFonts w:cs="Times New Roman"/>
          <w:highlight w:val="yellow"/>
        </w:rPr>
        <w:t>.</w:t>
      </w:r>
      <w:r w:rsidR="007B6B92" w:rsidRPr="00311523">
        <w:rPr>
          <w:rFonts w:cs="Times New Roman"/>
        </w:rPr>
        <w:t xml:space="preserve"> </w:t>
      </w:r>
    </w:p>
    <w:p w14:paraId="62B304CF" w14:textId="3E0B0653" w:rsidR="00D7741B" w:rsidRDefault="00D7741B" w:rsidP="000866D4">
      <w:pPr>
        <w:tabs>
          <w:tab w:val="left" w:pos="540"/>
          <w:tab w:val="left" w:pos="1080"/>
          <w:tab w:val="left" w:pos="1620"/>
        </w:tabs>
        <w:spacing w:after="0"/>
        <w:rPr>
          <w:rFonts w:cs="Times New Roman"/>
        </w:rPr>
      </w:pPr>
    </w:p>
    <w:p w14:paraId="6D61F139" w14:textId="4B41B3BB" w:rsidR="001945D5" w:rsidRPr="008C1602" w:rsidRDefault="007C5B9B" w:rsidP="000866D4">
      <w:pPr>
        <w:tabs>
          <w:tab w:val="left" w:pos="540"/>
          <w:tab w:val="left" w:pos="1080"/>
          <w:tab w:val="left" w:pos="1620"/>
        </w:tabs>
        <w:spacing w:after="0"/>
        <w:rPr>
          <w:rFonts w:cs="Times New Roman"/>
          <w:highlight w:val="yellow"/>
        </w:rPr>
      </w:pPr>
      <w:r>
        <w:rPr>
          <w:rFonts w:cs="Times New Roman"/>
          <w:highlight w:val="yellow"/>
        </w:rPr>
        <w:t>6</w:t>
      </w:r>
      <w:r w:rsidR="00290FD4" w:rsidRPr="008C1602">
        <w:rPr>
          <w:rFonts w:cs="Times New Roman"/>
          <w:highlight w:val="yellow"/>
        </w:rPr>
        <w:t xml:space="preserve">. </w:t>
      </w:r>
      <w:r w:rsidR="005A0954" w:rsidRPr="008C1602">
        <w:rPr>
          <w:rFonts w:cs="Times New Roman"/>
          <w:highlight w:val="yellow"/>
        </w:rPr>
        <w:t xml:space="preserve">Abdominal examination in </w:t>
      </w:r>
      <w:r w:rsidR="00486C27">
        <w:rPr>
          <w:rFonts w:cs="Times New Roman"/>
          <w:highlight w:val="yellow"/>
        </w:rPr>
        <w:t xml:space="preserve">a </w:t>
      </w:r>
      <w:r w:rsidR="005A0954" w:rsidRPr="008C1602">
        <w:rPr>
          <w:rFonts w:cs="Times New Roman"/>
          <w:highlight w:val="yellow"/>
        </w:rPr>
        <w:t>patient wearing a gown</w:t>
      </w:r>
      <w:r w:rsidR="00486C27">
        <w:rPr>
          <w:rFonts w:cs="Times New Roman"/>
          <w:highlight w:val="yellow"/>
        </w:rPr>
        <w:t>.</w:t>
      </w:r>
    </w:p>
    <w:p w14:paraId="4D7AC6F9" w14:textId="77777777" w:rsidR="000866D4" w:rsidRDefault="000866D4" w:rsidP="000866D4">
      <w:pPr>
        <w:tabs>
          <w:tab w:val="left" w:pos="540"/>
          <w:tab w:val="left" w:pos="1080"/>
          <w:tab w:val="left" w:pos="1620"/>
        </w:tabs>
        <w:spacing w:after="0"/>
        <w:rPr>
          <w:rFonts w:cs="Times New Roman"/>
          <w:highlight w:val="yellow"/>
        </w:rPr>
      </w:pPr>
    </w:p>
    <w:p w14:paraId="20A341D0" w14:textId="3298E6D9" w:rsidR="00FD5E75" w:rsidRPr="008C1602" w:rsidRDefault="007C5B9B" w:rsidP="000866D4">
      <w:pPr>
        <w:tabs>
          <w:tab w:val="left" w:pos="540"/>
          <w:tab w:val="left" w:pos="1080"/>
          <w:tab w:val="left" w:pos="1620"/>
        </w:tabs>
        <w:spacing w:after="0"/>
        <w:rPr>
          <w:rFonts w:cs="Times New Roman"/>
        </w:rPr>
      </w:pPr>
      <w:r>
        <w:rPr>
          <w:rFonts w:cs="Times New Roman"/>
          <w:highlight w:val="yellow"/>
        </w:rPr>
        <w:t>6</w:t>
      </w:r>
      <w:r w:rsidR="00F6556D" w:rsidRPr="006E5E96">
        <w:rPr>
          <w:rFonts w:cs="Arial"/>
          <w:bCs/>
          <w:highlight w:val="yellow"/>
        </w:rPr>
        <w:t>.</w:t>
      </w:r>
      <w:r w:rsidR="00293580" w:rsidRPr="006E5E96">
        <w:rPr>
          <w:rFonts w:cs="Arial"/>
          <w:bCs/>
          <w:highlight w:val="yellow"/>
        </w:rPr>
        <w:t>1</w:t>
      </w:r>
      <w:r w:rsidR="00F6556D" w:rsidRPr="006E5E96">
        <w:rPr>
          <w:rFonts w:cs="Arial"/>
          <w:bCs/>
          <w:highlight w:val="yellow"/>
        </w:rPr>
        <w:t xml:space="preserve"> </w:t>
      </w:r>
      <w:r w:rsidR="00F6556D" w:rsidRPr="006E5E96">
        <w:rPr>
          <w:rFonts w:cs="Times New Roman"/>
          <w:highlight w:val="yellow"/>
        </w:rPr>
        <w:t>P</w:t>
      </w:r>
      <w:r w:rsidR="00FD5E75" w:rsidRPr="006E5E96">
        <w:rPr>
          <w:rFonts w:cs="Times New Roman"/>
          <w:highlight w:val="yellow"/>
        </w:rPr>
        <w:t>lace the drape over the patient’s legs and pelvis.</w:t>
      </w:r>
      <w:r w:rsidR="00FD5E75" w:rsidRPr="008C1602">
        <w:rPr>
          <w:rFonts w:cs="Times New Roman"/>
        </w:rPr>
        <w:t xml:space="preserve"> </w:t>
      </w:r>
    </w:p>
    <w:p w14:paraId="73BEA453" w14:textId="77777777" w:rsidR="00AF23B3" w:rsidRPr="008C1602" w:rsidRDefault="00AF23B3" w:rsidP="000866D4">
      <w:pPr>
        <w:tabs>
          <w:tab w:val="left" w:pos="540"/>
          <w:tab w:val="left" w:pos="1080"/>
          <w:tab w:val="left" w:pos="1620"/>
        </w:tabs>
        <w:spacing w:after="0"/>
        <w:rPr>
          <w:rFonts w:cs="Times New Roman"/>
        </w:rPr>
      </w:pPr>
    </w:p>
    <w:p w14:paraId="32208B8D" w14:textId="6C425639" w:rsidR="00290FD4" w:rsidRPr="008C1602" w:rsidRDefault="007C5B9B" w:rsidP="000866D4">
      <w:pPr>
        <w:tabs>
          <w:tab w:val="left" w:pos="540"/>
          <w:tab w:val="left" w:pos="1080"/>
          <w:tab w:val="left" w:pos="1620"/>
        </w:tabs>
        <w:spacing w:after="0"/>
        <w:rPr>
          <w:rFonts w:cs="Arial"/>
          <w:bCs/>
        </w:rPr>
      </w:pPr>
      <w:r>
        <w:rPr>
          <w:rFonts w:cs="Times New Roman"/>
          <w:highlight w:val="yellow"/>
        </w:rPr>
        <w:t>6</w:t>
      </w:r>
      <w:r w:rsidR="00FD5E75" w:rsidRPr="006E5E96">
        <w:rPr>
          <w:rFonts w:cs="Times New Roman"/>
          <w:highlight w:val="yellow"/>
        </w:rPr>
        <w:t>.</w:t>
      </w:r>
      <w:r w:rsidR="00F6556D" w:rsidRPr="006E5E96">
        <w:rPr>
          <w:rFonts w:cs="Times New Roman"/>
          <w:highlight w:val="yellow"/>
        </w:rPr>
        <w:t>2</w:t>
      </w:r>
      <w:r w:rsidR="00FD5E75" w:rsidRPr="006E5E96">
        <w:rPr>
          <w:rFonts w:cs="Times New Roman"/>
          <w:highlight w:val="yellow"/>
        </w:rPr>
        <w:t xml:space="preserve"> With the patient in the supine position, lift (or have the patient lift) the gown just </w:t>
      </w:r>
      <w:r w:rsidR="00F6556D" w:rsidRPr="006E5E96">
        <w:rPr>
          <w:rFonts w:cs="Times New Roman"/>
          <w:highlight w:val="yellow"/>
        </w:rPr>
        <w:t>below the level of the breasts, simultaneously securing the drape</w:t>
      </w:r>
      <w:r w:rsidR="00486C27">
        <w:rPr>
          <w:rFonts w:cs="Times New Roman"/>
          <w:highlight w:val="yellow"/>
        </w:rPr>
        <w:t>,</w:t>
      </w:r>
      <w:r w:rsidR="00F6556D" w:rsidRPr="006E5E96">
        <w:rPr>
          <w:rFonts w:cs="Times New Roman"/>
          <w:highlight w:val="yellow"/>
        </w:rPr>
        <w:t xml:space="preserve"> so it keeps the patient’s pelvis</w:t>
      </w:r>
      <w:r w:rsidR="00F6556D" w:rsidRPr="008C1602">
        <w:rPr>
          <w:rFonts w:cs="Times New Roman"/>
        </w:rPr>
        <w:t xml:space="preserve"> </w:t>
      </w:r>
      <w:r w:rsidR="00F6556D" w:rsidRPr="006E5E96">
        <w:rPr>
          <w:rFonts w:cs="Times New Roman"/>
          <w:highlight w:val="yellow"/>
        </w:rPr>
        <w:t>covered.</w:t>
      </w:r>
      <w:r w:rsidR="00F6556D" w:rsidRPr="008C1602">
        <w:rPr>
          <w:rFonts w:cs="Times New Roman"/>
        </w:rPr>
        <w:t xml:space="preserve"> </w:t>
      </w:r>
      <w:r w:rsidR="00620FAB" w:rsidRPr="006E5E96">
        <w:rPr>
          <w:rFonts w:cs="Arial"/>
          <w:bCs/>
          <w:highlight w:val="yellow"/>
        </w:rPr>
        <w:t>This technique is called “double draping,” or simultaneous use of the gown and drape to leave the chest, legs, pubic, and inguinal regions covered</w:t>
      </w:r>
      <w:r w:rsidR="00486C27">
        <w:rPr>
          <w:rFonts w:cs="Arial"/>
          <w:bCs/>
          <w:highlight w:val="yellow"/>
        </w:rPr>
        <w:t>,</w:t>
      </w:r>
      <w:r w:rsidR="00620FAB" w:rsidRPr="006E5E96">
        <w:rPr>
          <w:rFonts w:cs="Arial"/>
          <w:bCs/>
          <w:highlight w:val="yellow"/>
        </w:rPr>
        <w:t xml:space="preserve"> while examining the abdomen or lower chest.</w:t>
      </w:r>
      <w:r w:rsidR="00620FAB" w:rsidRPr="008C1602">
        <w:rPr>
          <w:rFonts w:cs="Arial"/>
          <w:bCs/>
        </w:rPr>
        <w:t xml:space="preserve"> </w:t>
      </w:r>
    </w:p>
    <w:p w14:paraId="73B2FE82" w14:textId="77777777" w:rsidR="00AF23B3" w:rsidRPr="008C1602" w:rsidRDefault="00AF23B3" w:rsidP="000866D4">
      <w:pPr>
        <w:tabs>
          <w:tab w:val="left" w:pos="540"/>
          <w:tab w:val="left" w:pos="1080"/>
          <w:tab w:val="left" w:pos="1620"/>
        </w:tabs>
        <w:spacing w:after="0"/>
        <w:rPr>
          <w:rFonts w:cs="Times New Roman"/>
        </w:rPr>
      </w:pPr>
    </w:p>
    <w:p w14:paraId="102C5761" w14:textId="466337CA" w:rsidR="00161587" w:rsidRPr="008C1602" w:rsidRDefault="007C5B9B" w:rsidP="000866D4">
      <w:pPr>
        <w:tabs>
          <w:tab w:val="left" w:pos="540"/>
          <w:tab w:val="left" w:pos="1080"/>
          <w:tab w:val="left" w:pos="1620"/>
        </w:tabs>
        <w:spacing w:after="0"/>
        <w:rPr>
          <w:rFonts w:cs="Times New Roman"/>
        </w:rPr>
      </w:pPr>
      <w:r>
        <w:rPr>
          <w:rFonts w:cs="Times New Roman"/>
          <w:highlight w:val="yellow"/>
        </w:rPr>
        <w:t>6</w:t>
      </w:r>
      <w:r w:rsidR="00293580" w:rsidRPr="003423F8">
        <w:rPr>
          <w:rFonts w:cs="Times New Roman"/>
          <w:highlight w:val="yellow"/>
        </w:rPr>
        <w:t>.3</w:t>
      </w:r>
      <w:r w:rsidR="00F6556D" w:rsidRPr="003423F8">
        <w:rPr>
          <w:rFonts w:cs="Times New Roman"/>
          <w:highlight w:val="yellow"/>
        </w:rPr>
        <w:t xml:space="preserve"> </w:t>
      </w:r>
      <w:r w:rsidR="00293580" w:rsidRPr="003423F8">
        <w:rPr>
          <w:rFonts w:cs="Times New Roman"/>
          <w:highlight w:val="yellow"/>
        </w:rPr>
        <w:t xml:space="preserve">All standard aspects of the abdominal exam can be performed with this exposure, except for </w:t>
      </w:r>
      <w:r w:rsidR="00A82314">
        <w:rPr>
          <w:rFonts w:cs="Times New Roman"/>
          <w:highlight w:val="yellow"/>
        </w:rPr>
        <w:t xml:space="preserve">the </w:t>
      </w:r>
      <w:r w:rsidR="00293580" w:rsidRPr="003423F8">
        <w:rPr>
          <w:rFonts w:cs="Times New Roman"/>
          <w:highlight w:val="yellow"/>
        </w:rPr>
        <w:t>percussion of the liver from the superior approach, which require</w:t>
      </w:r>
      <w:r w:rsidR="00A82314">
        <w:rPr>
          <w:rFonts w:cs="Times New Roman"/>
          <w:highlight w:val="yellow"/>
        </w:rPr>
        <w:t>s</w:t>
      </w:r>
      <w:r w:rsidR="00293580" w:rsidRPr="003423F8">
        <w:rPr>
          <w:rFonts w:cs="Times New Roman"/>
          <w:highlight w:val="yellow"/>
        </w:rPr>
        <w:t xml:space="preserve"> additional displacement of the gown on the right side of the lower chest</w:t>
      </w:r>
      <w:r w:rsidR="00293580" w:rsidRPr="008C1602">
        <w:rPr>
          <w:rFonts w:cs="Times New Roman"/>
        </w:rPr>
        <w:t xml:space="preserve">. The patient may need to lift </w:t>
      </w:r>
      <w:r w:rsidR="00A82314">
        <w:rPr>
          <w:rFonts w:cs="Times New Roman"/>
        </w:rPr>
        <w:t>t</w:t>
      </w:r>
      <w:r w:rsidR="00293580" w:rsidRPr="008C1602">
        <w:rPr>
          <w:rFonts w:cs="Times New Roman"/>
        </w:rPr>
        <w:t>he</w:t>
      </w:r>
      <w:r w:rsidR="00A82314">
        <w:rPr>
          <w:rFonts w:cs="Times New Roman"/>
        </w:rPr>
        <w:t>i</w:t>
      </w:r>
      <w:r w:rsidR="00293580" w:rsidRPr="008C1602">
        <w:rPr>
          <w:rFonts w:cs="Times New Roman"/>
        </w:rPr>
        <w:t>r right breast superiorly to allow access for percussion.</w:t>
      </w:r>
    </w:p>
    <w:p w14:paraId="06089CAB" w14:textId="77777777" w:rsidR="00161587" w:rsidRPr="008C1602" w:rsidRDefault="00161587" w:rsidP="000866D4">
      <w:pPr>
        <w:tabs>
          <w:tab w:val="left" w:pos="540"/>
          <w:tab w:val="left" w:pos="1080"/>
          <w:tab w:val="left" w:pos="1620"/>
        </w:tabs>
        <w:spacing w:after="0"/>
        <w:rPr>
          <w:rFonts w:cs="Times New Roman"/>
        </w:rPr>
      </w:pPr>
    </w:p>
    <w:p w14:paraId="7C8AAC7A" w14:textId="16BEB444" w:rsidR="00161587" w:rsidRPr="00311523" w:rsidRDefault="007C5B9B" w:rsidP="000866D4">
      <w:pPr>
        <w:tabs>
          <w:tab w:val="left" w:pos="540"/>
          <w:tab w:val="left" w:pos="1080"/>
          <w:tab w:val="left" w:pos="1620"/>
        </w:tabs>
        <w:spacing w:after="0"/>
        <w:rPr>
          <w:rFonts w:cs="Times New Roman"/>
        </w:rPr>
      </w:pPr>
      <w:r>
        <w:rPr>
          <w:rFonts w:cs="Times New Roman"/>
        </w:rPr>
        <w:t>6</w:t>
      </w:r>
      <w:r w:rsidR="00161587" w:rsidRPr="008C1602">
        <w:rPr>
          <w:rFonts w:cs="Times New Roman"/>
        </w:rPr>
        <w:t>.4</w:t>
      </w:r>
      <w:r w:rsidR="00BE239F" w:rsidRPr="008C1602">
        <w:rPr>
          <w:rFonts w:cs="Times New Roman"/>
        </w:rPr>
        <w:t xml:space="preserve"> </w:t>
      </w:r>
      <w:r w:rsidR="00840425" w:rsidRPr="008C1602">
        <w:rPr>
          <w:rFonts w:cs="Times New Roman"/>
          <w:highlight w:val="yellow"/>
        </w:rPr>
        <w:t xml:space="preserve">Palpation and </w:t>
      </w:r>
      <w:r w:rsidR="0080259B" w:rsidRPr="008C1602">
        <w:rPr>
          <w:rFonts w:cs="Times New Roman"/>
          <w:highlight w:val="yellow"/>
        </w:rPr>
        <w:t>auscultation</w:t>
      </w:r>
      <w:r w:rsidR="00840425" w:rsidRPr="008C1602">
        <w:rPr>
          <w:rFonts w:cs="Times New Roman"/>
          <w:highlight w:val="yellow"/>
        </w:rPr>
        <w:t xml:space="preserve"> of the femoral artery generally requires the patient to be in a gown.</w:t>
      </w:r>
      <w:r w:rsidR="00840425" w:rsidRPr="008C1602">
        <w:rPr>
          <w:rFonts w:cs="Times New Roman"/>
        </w:rPr>
        <w:t xml:space="preserve"> While it is possible to palpate the pulse over a thin layer of clothing, this is not optimal, and auscultation cannot be done this way. </w:t>
      </w:r>
      <w:r w:rsidR="003423F8" w:rsidRPr="008C1602">
        <w:rPr>
          <w:rFonts w:cs="Times New Roman"/>
          <w:highlight w:val="yellow"/>
        </w:rPr>
        <w:t xml:space="preserve">To perform both </w:t>
      </w:r>
      <w:r w:rsidR="00840425" w:rsidRPr="003423F8">
        <w:rPr>
          <w:rFonts w:cs="Times New Roman"/>
          <w:highlight w:val="yellow"/>
        </w:rPr>
        <w:t>palpation and auscultation</w:t>
      </w:r>
      <w:r w:rsidR="00A82314">
        <w:rPr>
          <w:rFonts w:cs="Times New Roman"/>
          <w:highlight w:val="yellow"/>
        </w:rPr>
        <w:t>,</w:t>
      </w:r>
      <w:r w:rsidR="00840425" w:rsidRPr="003423F8">
        <w:rPr>
          <w:rFonts w:cs="Times New Roman"/>
          <w:highlight w:val="yellow"/>
        </w:rPr>
        <w:t xml:space="preserve"> mov</w:t>
      </w:r>
      <w:r w:rsidR="003423F8" w:rsidRPr="008C1602">
        <w:rPr>
          <w:rFonts w:cs="Times New Roman"/>
          <w:highlight w:val="yellow"/>
        </w:rPr>
        <w:t>e</w:t>
      </w:r>
      <w:r w:rsidR="00840425" w:rsidRPr="003423F8">
        <w:rPr>
          <w:rFonts w:cs="Times New Roman"/>
          <w:highlight w:val="yellow"/>
        </w:rPr>
        <w:t xml:space="preserve"> the </w:t>
      </w:r>
      <w:r w:rsidR="00BE239F" w:rsidRPr="003423F8">
        <w:rPr>
          <w:rFonts w:cs="Times New Roman"/>
          <w:highlight w:val="yellow"/>
        </w:rPr>
        <w:t>drape</w:t>
      </w:r>
      <w:r w:rsidR="00840425" w:rsidRPr="003423F8">
        <w:rPr>
          <w:rFonts w:cs="Times New Roman"/>
          <w:highlight w:val="yellow"/>
        </w:rPr>
        <w:t xml:space="preserve"> medially or lower the </w:t>
      </w:r>
      <w:r w:rsidR="00BE239F" w:rsidRPr="003423F8">
        <w:rPr>
          <w:rFonts w:cs="Times New Roman"/>
          <w:highlight w:val="yellow"/>
        </w:rPr>
        <w:t>drape</w:t>
      </w:r>
      <w:r w:rsidR="00840425" w:rsidRPr="003423F8">
        <w:rPr>
          <w:rFonts w:cs="Times New Roman"/>
          <w:highlight w:val="yellow"/>
        </w:rPr>
        <w:t xml:space="preserve"> or pants sufficiently to allow the examiner access from a superior approach</w:t>
      </w:r>
      <w:r w:rsidR="003423F8" w:rsidRPr="008C1602">
        <w:rPr>
          <w:rFonts w:cs="Times New Roman"/>
          <w:highlight w:val="yellow"/>
        </w:rPr>
        <w:t>, e</w:t>
      </w:r>
      <w:r w:rsidR="00BE239F" w:rsidRPr="003423F8">
        <w:rPr>
          <w:rFonts w:cs="Times New Roman"/>
          <w:highlight w:val="yellow"/>
        </w:rPr>
        <w:t>xamin</w:t>
      </w:r>
      <w:r w:rsidR="003423F8" w:rsidRPr="008C1602">
        <w:rPr>
          <w:rFonts w:cs="Times New Roman"/>
          <w:highlight w:val="yellow"/>
        </w:rPr>
        <w:t>ing</w:t>
      </w:r>
      <w:r w:rsidR="00BE239F" w:rsidRPr="003423F8">
        <w:rPr>
          <w:rFonts w:cs="Times New Roman"/>
          <w:highlight w:val="yellow"/>
        </w:rPr>
        <w:t xml:space="preserve"> one side at a time and replac</w:t>
      </w:r>
      <w:r w:rsidR="003423F8" w:rsidRPr="008C1602">
        <w:rPr>
          <w:rFonts w:cs="Times New Roman"/>
          <w:highlight w:val="yellow"/>
        </w:rPr>
        <w:t>ing</w:t>
      </w:r>
      <w:r w:rsidR="00BE239F" w:rsidRPr="003423F8">
        <w:rPr>
          <w:rFonts w:cs="Times New Roman"/>
          <w:highlight w:val="yellow"/>
        </w:rPr>
        <w:t xml:space="preserve"> the drape before moving to the other side.</w:t>
      </w:r>
      <w:r w:rsidR="00BE239F" w:rsidRPr="008C1602">
        <w:rPr>
          <w:rFonts w:cs="Times New Roman"/>
        </w:rPr>
        <w:t xml:space="preserve"> Note that examination of </w:t>
      </w:r>
      <w:r w:rsidR="00840425" w:rsidRPr="008C1602">
        <w:rPr>
          <w:rFonts w:cs="Times New Roman"/>
        </w:rPr>
        <w:t xml:space="preserve">the inguinal lymph nodes </w:t>
      </w:r>
      <w:r w:rsidR="00BE239F" w:rsidRPr="008C1602">
        <w:rPr>
          <w:rFonts w:cs="Times New Roman"/>
        </w:rPr>
        <w:t xml:space="preserve">can be done in the same way. </w:t>
      </w:r>
    </w:p>
    <w:p w14:paraId="27376C45" w14:textId="77777777" w:rsidR="00161587" w:rsidRPr="00311523" w:rsidRDefault="00161587" w:rsidP="000866D4">
      <w:pPr>
        <w:tabs>
          <w:tab w:val="left" w:pos="540"/>
          <w:tab w:val="left" w:pos="1080"/>
          <w:tab w:val="left" w:pos="1620"/>
        </w:tabs>
        <w:spacing w:after="0"/>
        <w:rPr>
          <w:rFonts w:cs="Times New Roman"/>
        </w:rPr>
      </w:pPr>
    </w:p>
    <w:p w14:paraId="41D7D779" w14:textId="4ECCD0FD" w:rsidR="00161587" w:rsidRPr="00311523" w:rsidRDefault="007C5B9B" w:rsidP="000866D4">
      <w:pPr>
        <w:tabs>
          <w:tab w:val="left" w:pos="540"/>
          <w:tab w:val="left" w:pos="1080"/>
          <w:tab w:val="left" w:pos="1620"/>
        </w:tabs>
        <w:spacing w:after="0"/>
        <w:rPr>
          <w:rFonts w:cs="Times New Roman"/>
        </w:rPr>
      </w:pPr>
      <w:r>
        <w:rPr>
          <w:rFonts w:cs="Times New Roman"/>
        </w:rPr>
        <w:t>6</w:t>
      </w:r>
      <w:r w:rsidR="00161587" w:rsidRPr="008C1602">
        <w:rPr>
          <w:rFonts w:cs="Times New Roman"/>
        </w:rPr>
        <w:t>.5 Replace the gown when these maneuvers</w:t>
      </w:r>
      <w:r w:rsidR="00A82314">
        <w:rPr>
          <w:rFonts w:cs="Times New Roman"/>
        </w:rPr>
        <w:t xml:space="preserve"> are finished being performed</w:t>
      </w:r>
      <w:r w:rsidR="00161587" w:rsidRPr="008C1602">
        <w:rPr>
          <w:rFonts w:cs="Times New Roman"/>
        </w:rPr>
        <w:t>.</w:t>
      </w:r>
      <w:r w:rsidR="00161587" w:rsidRPr="00311523">
        <w:rPr>
          <w:rFonts w:cs="Times New Roman"/>
        </w:rPr>
        <w:t xml:space="preserve"> </w:t>
      </w:r>
    </w:p>
    <w:p w14:paraId="3A23A261" w14:textId="77777777" w:rsidR="00BF232E" w:rsidRPr="00311523" w:rsidRDefault="00BF232E" w:rsidP="000866D4">
      <w:pPr>
        <w:tabs>
          <w:tab w:val="left" w:pos="540"/>
          <w:tab w:val="left" w:pos="1080"/>
          <w:tab w:val="left" w:pos="1620"/>
        </w:tabs>
        <w:spacing w:after="0"/>
        <w:rPr>
          <w:rFonts w:cs="Times New Roman"/>
        </w:rPr>
      </w:pPr>
    </w:p>
    <w:p w14:paraId="04192A33" w14:textId="227A5E9E" w:rsidR="00BF232E" w:rsidRPr="008C1602" w:rsidRDefault="007C5B9B" w:rsidP="000866D4">
      <w:pPr>
        <w:tabs>
          <w:tab w:val="left" w:pos="540"/>
          <w:tab w:val="left" w:pos="1080"/>
          <w:tab w:val="left" w:pos="1620"/>
        </w:tabs>
        <w:spacing w:after="0"/>
        <w:rPr>
          <w:rFonts w:cs="Times New Roman"/>
        </w:rPr>
      </w:pPr>
      <w:r>
        <w:rPr>
          <w:rFonts w:cs="Times New Roman"/>
          <w:highlight w:val="yellow"/>
        </w:rPr>
        <w:t>7</w:t>
      </w:r>
      <w:r w:rsidR="00BF232E" w:rsidRPr="008C1602">
        <w:rPr>
          <w:rFonts w:cs="Times New Roman"/>
          <w:highlight w:val="yellow"/>
        </w:rPr>
        <w:t xml:space="preserve">. </w:t>
      </w:r>
      <w:r w:rsidR="0095511E" w:rsidRPr="008C1602">
        <w:rPr>
          <w:rFonts w:cs="Times New Roman"/>
          <w:highlight w:val="yellow"/>
        </w:rPr>
        <w:t>Miscellaneous draping techniques and suggestions</w:t>
      </w:r>
      <w:r w:rsidR="00A82314">
        <w:rPr>
          <w:rFonts w:cs="Times New Roman"/>
        </w:rPr>
        <w:t>.</w:t>
      </w:r>
    </w:p>
    <w:p w14:paraId="7A30197E" w14:textId="77777777" w:rsidR="000866D4" w:rsidRDefault="000866D4" w:rsidP="000866D4">
      <w:pPr>
        <w:pStyle w:val="NoSpacing"/>
        <w:rPr>
          <w:rFonts w:cs="Times New Roman"/>
          <w:sz w:val="24"/>
          <w:szCs w:val="24"/>
          <w:highlight w:val="yellow"/>
        </w:rPr>
      </w:pPr>
    </w:p>
    <w:p w14:paraId="07F729CC" w14:textId="4B8C8BAB" w:rsidR="002D4C90" w:rsidRPr="008C1602" w:rsidRDefault="007C5B9B" w:rsidP="000866D4">
      <w:pPr>
        <w:pStyle w:val="NoSpacing"/>
        <w:rPr>
          <w:rFonts w:cs="Times New Roman"/>
          <w:sz w:val="24"/>
          <w:szCs w:val="24"/>
          <w:highlight w:val="yellow"/>
        </w:rPr>
      </w:pPr>
      <w:r>
        <w:rPr>
          <w:rFonts w:cs="Times New Roman"/>
          <w:sz w:val="24"/>
          <w:szCs w:val="24"/>
          <w:highlight w:val="yellow"/>
        </w:rPr>
        <w:t>7</w:t>
      </w:r>
      <w:r w:rsidR="0095511E" w:rsidRPr="008C1602">
        <w:rPr>
          <w:rFonts w:cs="Times New Roman"/>
          <w:sz w:val="24"/>
          <w:szCs w:val="24"/>
          <w:highlight w:val="yellow"/>
        </w:rPr>
        <w:t xml:space="preserve">.1 </w:t>
      </w:r>
      <w:r w:rsidR="002D4C90" w:rsidRPr="008C1602">
        <w:rPr>
          <w:rFonts w:cs="Times New Roman"/>
          <w:sz w:val="24"/>
          <w:szCs w:val="24"/>
          <w:highlight w:val="yellow"/>
        </w:rPr>
        <w:t xml:space="preserve">Musculoskeletal system. </w:t>
      </w:r>
    </w:p>
    <w:p w14:paraId="18590922" w14:textId="79784BC0" w:rsidR="00BF232E" w:rsidRPr="008C1602" w:rsidRDefault="00BF232E" w:rsidP="000866D4">
      <w:pPr>
        <w:pStyle w:val="NoSpacing"/>
        <w:rPr>
          <w:rFonts w:cs="Times New Roman"/>
          <w:sz w:val="24"/>
          <w:szCs w:val="24"/>
        </w:rPr>
      </w:pPr>
      <w:r w:rsidRPr="008C1602">
        <w:rPr>
          <w:rFonts w:cs="Times New Roman"/>
          <w:sz w:val="24"/>
          <w:szCs w:val="24"/>
          <w:highlight w:val="yellow"/>
        </w:rPr>
        <w:t>In order to examine any part of the musculoskeletal system,</w:t>
      </w:r>
      <w:r w:rsidR="00DF552C" w:rsidRPr="008C1602">
        <w:rPr>
          <w:rFonts w:cs="Times New Roman"/>
          <w:sz w:val="24"/>
          <w:szCs w:val="24"/>
          <w:highlight w:val="yellow"/>
        </w:rPr>
        <w:t xml:space="preserve"> ensure that </w:t>
      </w:r>
      <w:r w:rsidRPr="008C1602">
        <w:rPr>
          <w:rFonts w:cs="Times New Roman"/>
          <w:sz w:val="24"/>
          <w:szCs w:val="24"/>
          <w:highlight w:val="yellow"/>
        </w:rPr>
        <w:t xml:space="preserve">the region of interest </w:t>
      </w:r>
      <w:r w:rsidR="00DF552C" w:rsidRPr="008C1602">
        <w:rPr>
          <w:rFonts w:cs="Times New Roman"/>
          <w:sz w:val="24"/>
          <w:szCs w:val="24"/>
          <w:highlight w:val="yellow"/>
        </w:rPr>
        <w:t>is</w:t>
      </w:r>
      <w:r w:rsidRPr="008C1602">
        <w:rPr>
          <w:rFonts w:cs="Times New Roman"/>
          <w:sz w:val="24"/>
          <w:szCs w:val="24"/>
          <w:highlight w:val="yellow"/>
        </w:rPr>
        <w:t xml:space="preserve"> exposed to permit proper inspection, palpation, and provocative maneuvers.</w:t>
      </w:r>
      <w:r w:rsidRPr="008C1602">
        <w:rPr>
          <w:rFonts w:cs="Times New Roman"/>
          <w:sz w:val="24"/>
          <w:szCs w:val="24"/>
        </w:rPr>
        <w:t xml:space="preserve"> Surrounding muscle groups and joints should also be examined (</w:t>
      </w:r>
      <w:r w:rsidRPr="006C2522">
        <w:rPr>
          <w:rFonts w:cs="Times New Roman"/>
          <w:i/>
          <w:sz w:val="24"/>
          <w:szCs w:val="24"/>
          <w:rPrChange w:id="19" w:author="Jessica Stanis" w:date="2015-04-23T15:38:00Z">
            <w:rPr>
              <w:rFonts w:cs="Times New Roman"/>
              <w:sz w:val="24"/>
              <w:szCs w:val="24"/>
            </w:rPr>
          </w:rPrChange>
        </w:rPr>
        <w:t>e.g.</w:t>
      </w:r>
      <w:r w:rsidRPr="008C1602">
        <w:rPr>
          <w:rFonts w:cs="Times New Roman"/>
          <w:sz w:val="24"/>
          <w:szCs w:val="24"/>
        </w:rPr>
        <w:t>, examination of the hips and ankles in a patient with knee complaints)</w:t>
      </w:r>
      <w:r w:rsidR="00C740A2" w:rsidRPr="008C1602">
        <w:rPr>
          <w:rFonts w:cs="Times New Roman"/>
          <w:sz w:val="24"/>
          <w:szCs w:val="24"/>
        </w:rPr>
        <w:t>, and contralateral body parts should be simultaneously exposed to examine for symmetry</w:t>
      </w:r>
      <w:r w:rsidRPr="008C1602">
        <w:rPr>
          <w:rFonts w:cs="Times New Roman"/>
          <w:sz w:val="24"/>
          <w:szCs w:val="24"/>
        </w:rPr>
        <w:t xml:space="preserve">. </w:t>
      </w:r>
      <w:r w:rsidRPr="008C1602">
        <w:rPr>
          <w:rFonts w:cs="Times New Roman"/>
          <w:sz w:val="24"/>
          <w:szCs w:val="24"/>
          <w:highlight w:val="yellow"/>
        </w:rPr>
        <w:t>Most regions can be examined in patients wearing t-shirts and shorts.</w:t>
      </w:r>
      <w:r w:rsidRPr="008C1602">
        <w:rPr>
          <w:rFonts w:cs="Times New Roman"/>
          <w:sz w:val="24"/>
          <w:szCs w:val="24"/>
        </w:rPr>
        <w:t xml:space="preserve"> </w:t>
      </w:r>
      <w:r w:rsidR="002D4C90" w:rsidRPr="008C1602">
        <w:rPr>
          <w:rFonts w:cs="Times New Roman"/>
          <w:sz w:val="24"/>
          <w:szCs w:val="24"/>
        </w:rPr>
        <w:t>T</w:t>
      </w:r>
      <w:r w:rsidRPr="008C1602">
        <w:rPr>
          <w:rFonts w:cs="Times New Roman"/>
          <w:sz w:val="24"/>
          <w:szCs w:val="24"/>
        </w:rPr>
        <w:t xml:space="preserve">he shoulder examination is best done in a patient who is shirtless (or </w:t>
      </w:r>
      <w:r w:rsidR="00A82314">
        <w:rPr>
          <w:rFonts w:cs="Times New Roman"/>
          <w:sz w:val="24"/>
          <w:szCs w:val="24"/>
        </w:rPr>
        <w:t xml:space="preserve">in a </w:t>
      </w:r>
      <w:r w:rsidRPr="008C1602">
        <w:rPr>
          <w:rFonts w:cs="Times New Roman"/>
          <w:sz w:val="24"/>
          <w:szCs w:val="24"/>
        </w:rPr>
        <w:t>b</w:t>
      </w:r>
      <w:r w:rsidR="00675B38" w:rsidRPr="008C1602">
        <w:rPr>
          <w:rFonts w:cs="Times New Roman"/>
          <w:sz w:val="24"/>
          <w:szCs w:val="24"/>
        </w:rPr>
        <w:t xml:space="preserve">ra only) or wearing a tank top, as visual inspection and provocative range of motion testing cannot be easily done simultaneously in a patient wearing a gown. </w:t>
      </w:r>
    </w:p>
    <w:p w14:paraId="3A3AEBC4" w14:textId="77777777" w:rsidR="00AF23B3" w:rsidRPr="008C1602" w:rsidRDefault="00AF23B3" w:rsidP="000866D4">
      <w:pPr>
        <w:pStyle w:val="NoSpacing"/>
        <w:rPr>
          <w:rFonts w:cs="Times New Roman"/>
          <w:sz w:val="24"/>
          <w:szCs w:val="24"/>
        </w:rPr>
      </w:pPr>
    </w:p>
    <w:p w14:paraId="26AE370A" w14:textId="0DCD8A0A" w:rsidR="00BF232E" w:rsidRPr="008C1602" w:rsidRDefault="007C5B9B" w:rsidP="000866D4">
      <w:pPr>
        <w:tabs>
          <w:tab w:val="left" w:pos="540"/>
          <w:tab w:val="left" w:pos="1080"/>
          <w:tab w:val="left" w:pos="1620"/>
        </w:tabs>
        <w:spacing w:after="0"/>
        <w:rPr>
          <w:rFonts w:cs="Arial"/>
          <w:bCs/>
        </w:rPr>
      </w:pPr>
      <w:r>
        <w:rPr>
          <w:rFonts w:cs="Times New Roman"/>
        </w:rPr>
        <w:t>7</w:t>
      </w:r>
      <w:r w:rsidR="00DE14B2" w:rsidRPr="008C1602">
        <w:rPr>
          <w:rFonts w:cs="Times New Roman"/>
        </w:rPr>
        <w:t>.</w:t>
      </w:r>
      <w:r w:rsidR="002D4C90" w:rsidRPr="008C1602">
        <w:rPr>
          <w:rFonts w:cs="Times New Roman"/>
        </w:rPr>
        <w:t>1.1</w:t>
      </w:r>
      <w:r w:rsidR="00DE14B2" w:rsidRPr="008C1602">
        <w:rPr>
          <w:rFonts w:cs="Times New Roman"/>
        </w:rPr>
        <w:t xml:space="preserve"> </w:t>
      </w:r>
      <w:r w:rsidR="00BF232E" w:rsidRPr="008C1602">
        <w:rPr>
          <w:rFonts w:cs="Times New Roman"/>
        </w:rPr>
        <w:t xml:space="preserve">If a patient is wearing a gown and the lower extremities </w:t>
      </w:r>
      <w:r w:rsidR="00A82314">
        <w:rPr>
          <w:rFonts w:cs="Times New Roman"/>
        </w:rPr>
        <w:t xml:space="preserve">need to be examined </w:t>
      </w:r>
      <w:r w:rsidR="00BF232E" w:rsidRPr="008C1602">
        <w:rPr>
          <w:rFonts w:cs="Times New Roman"/>
        </w:rPr>
        <w:t xml:space="preserve">while the patient is supine, place the draping sheet between </w:t>
      </w:r>
      <w:r w:rsidR="00A50A90">
        <w:rPr>
          <w:rFonts w:cs="Times New Roman"/>
        </w:rPr>
        <w:t xml:space="preserve">the </w:t>
      </w:r>
      <w:r w:rsidR="00BF232E" w:rsidRPr="008C1602">
        <w:rPr>
          <w:rFonts w:cs="Times New Roman"/>
        </w:rPr>
        <w:t>patient’s legs</w:t>
      </w:r>
      <w:r w:rsidR="00A82314">
        <w:rPr>
          <w:rFonts w:cs="Times New Roman"/>
        </w:rPr>
        <w:t>,</w:t>
      </w:r>
      <w:r w:rsidR="00BF232E" w:rsidRPr="008C1602">
        <w:rPr>
          <w:rFonts w:cs="Times New Roman"/>
        </w:rPr>
        <w:t xml:space="preserve"> so each leg and hip can be easily</w:t>
      </w:r>
      <w:r w:rsidR="00BF232E" w:rsidRPr="008C1602">
        <w:rPr>
          <w:rFonts w:cs="Arial"/>
          <w:bCs/>
        </w:rPr>
        <w:t xml:space="preserve"> uncovered and directly examined</w:t>
      </w:r>
      <w:r w:rsidR="00A82314">
        <w:rPr>
          <w:rFonts w:cs="Arial"/>
          <w:bCs/>
        </w:rPr>
        <w:t>,</w:t>
      </w:r>
      <w:r w:rsidR="00BF232E" w:rsidRPr="008C1602">
        <w:rPr>
          <w:rFonts w:cs="Arial"/>
          <w:bCs/>
        </w:rPr>
        <w:t xml:space="preserve"> whi</w:t>
      </w:r>
      <w:r w:rsidR="00A82314">
        <w:rPr>
          <w:rFonts w:cs="Arial"/>
          <w:bCs/>
        </w:rPr>
        <w:t>ch</w:t>
      </w:r>
      <w:r w:rsidR="00BF232E" w:rsidRPr="008C1602">
        <w:rPr>
          <w:rFonts w:cs="Arial"/>
          <w:bCs/>
        </w:rPr>
        <w:t xml:space="preserve"> limit</w:t>
      </w:r>
      <w:r w:rsidR="00A82314">
        <w:rPr>
          <w:rFonts w:cs="Arial"/>
          <w:bCs/>
        </w:rPr>
        <w:t>s the</w:t>
      </w:r>
      <w:r w:rsidR="00BF232E" w:rsidRPr="008C1602">
        <w:rPr>
          <w:rFonts w:cs="Arial"/>
          <w:bCs/>
        </w:rPr>
        <w:t xml:space="preserve"> exposure of areas not being actively examined.</w:t>
      </w:r>
    </w:p>
    <w:p w14:paraId="0482541A" w14:textId="77777777" w:rsidR="00020F43" w:rsidRPr="008C1602" w:rsidRDefault="00020F43" w:rsidP="000866D4">
      <w:pPr>
        <w:tabs>
          <w:tab w:val="left" w:pos="540"/>
          <w:tab w:val="left" w:pos="1080"/>
          <w:tab w:val="left" w:pos="1620"/>
        </w:tabs>
        <w:spacing w:after="0"/>
        <w:rPr>
          <w:rFonts w:cs="Arial"/>
          <w:bCs/>
        </w:rPr>
      </w:pPr>
    </w:p>
    <w:p w14:paraId="16E11847" w14:textId="3F265CFA" w:rsidR="00020F43" w:rsidRPr="008C1602" w:rsidRDefault="007C5B9B" w:rsidP="000866D4">
      <w:pPr>
        <w:tabs>
          <w:tab w:val="left" w:pos="540"/>
          <w:tab w:val="left" w:pos="1080"/>
          <w:tab w:val="left" w:pos="1620"/>
        </w:tabs>
        <w:spacing w:after="0"/>
        <w:rPr>
          <w:rFonts w:cs="Arial"/>
          <w:bCs/>
        </w:rPr>
      </w:pPr>
      <w:r>
        <w:rPr>
          <w:rFonts w:cs="Arial"/>
          <w:bCs/>
          <w:highlight w:val="yellow"/>
        </w:rPr>
        <w:t>7</w:t>
      </w:r>
      <w:r w:rsidR="0095511E" w:rsidRPr="008C1602">
        <w:rPr>
          <w:rFonts w:cs="Arial"/>
          <w:bCs/>
          <w:highlight w:val="yellow"/>
        </w:rPr>
        <w:t>.</w:t>
      </w:r>
      <w:r w:rsidR="002D4C90" w:rsidRPr="008C1602">
        <w:rPr>
          <w:rFonts w:cs="Arial"/>
          <w:bCs/>
          <w:highlight w:val="yellow"/>
        </w:rPr>
        <w:t>2</w:t>
      </w:r>
      <w:r w:rsidR="00020F43" w:rsidRPr="008C1602">
        <w:rPr>
          <w:rFonts w:cs="Arial"/>
          <w:bCs/>
          <w:highlight w:val="yellow"/>
        </w:rPr>
        <w:t xml:space="preserve"> Skin</w:t>
      </w:r>
      <w:r w:rsidR="00A82314">
        <w:rPr>
          <w:rFonts w:cs="Arial"/>
          <w:bCs/>
        </w:rPr>
        <w:t>.</w:t>
      </w:r>
    </w:p>
    <w:p w14:paraId="1C652F4C" w14:textId="611FB081" w:rsidR="00786EBB" w:rsidRPr="00311523" w:rsidRDefault="00020F43" w:rsidP="000866D4">
      <w:pPr>
        <w:tabs>
          <w:tab w:val="left" w:pos="540"/>
          <w:tab w:val="left" w:pos="1080"/>
          <w:tab w:val="left" w:pos="1620"/>
        </w:tabs>
        <w:spacing w:after="0"/>
        <w:rPr>
          <w:rFonts w:cs="Times New Roman"/>
        </w:rPr>
      </w:pPr>
      <w:r w:rsidRPr="008C1602">
        <w:rPr>
          <w:rFonts w:cs="Arial"/>
          <w:bCs/>
          <w:highlight w:val="yellow"/>
        </w:rPr>
        <w:t>A complete skin examination requires sequential displacement of the gown to expose all areas of interest, while keeping other regions covered with the gown and drape</w:t>
      </w:r>
      <w:r w:rsidRPr="008C1602">
        <w:rPr>
          <w:rFonts w:cs="Arial"/>
          <w:bCs/>
        </w:rPr>
        <w:t>. The skin of the breasts, pelvis, and gluteal regions are typically examined in this process</w:t>
      </w:r>
      <w:r w:rsidR="00204BE1">
        <w:rPr>
          <w:rFonts w:cs="Arial"/>
          <w:bCs/>
        </w:rPr>
        <w:t>, as well</w:t>
      </w:r>
      <w:r w:rsidRPr="008C1602">
        <w:rPr>
          <w:rFonts w:cs="Arial"/>
          <w:bCs/>
        </w:rPr>
        <w:t>.</w:t>
      </w:r>
      <w:r w:rsidRPr="00311523">
        <w:rPr>
          <w:rFonts w:cs="Arial"/>
          <w:bCs/>
        </w:rPr>
        <w:t xml:space="preserve"> Refer to the videos on the genitourinary exam and female breast exam for descriptions of draping techniques for th</w:t>
      </w:r>
      <w:r w:rsidR="00204BE1">
        <w:rPr>
          <w:rFonts w:cs="Arial"/>
          <w:bCs/>
        </w:rPr>
        <w:t>e</w:t>
      </w:r>
      <w:r w:rsidRPr="00311523">
        <w:rPr>
          <w:rFonts w:cs="Arial"/>
          <w:bCs/>
        </w:rPr>
        <w:t xml:space="preserve">se components of the exam. </w:t>
      </w:r>
    </w:p>
    <w:p w14:paraId="0B2A06A9" w14:textId="77777777" w:rsidR="00713190" w:rsidRPr="00311523" w:rsidRDefault="00713190" w:rsidP="000866D4">
      <w:pPr>
        <w:tabs>
          <w:tab w:val="left" w:pos="540"/>
          <w:tab w:val="left" w:pos="1080"/>
          <w:tab w:val="left" w:pos="1620"/>
        </w:tabs>
        <w:spacing w:after="0"/>
        <w:rPr>
          <w:b/>
          <w:sz w:val="28"/>
        </w:rPr>
      </w:pPr>
    </w:p>
    <w:p w14:paraId="4133BFA3" w14:textId="77777777" w:rsidR="00D65922" w:rsidRPr="00311523" w:rsidRDefault="00D65922" w:rsidP="000866D4">
      <w:pPr>
        <w:spacing w:after="0"/>
        <w:rPr>
          <w:b/>
          <w:sz w:val="28"/>
        </w:rPr>
      </w:pPr>
      <w:r w:rsidRPr="00311523">
        <w:rPr>
          <w:b/>
          <w:sz w:val="28"/>
        </w:rPr>
        <w:t xml:space="preserve">Summary </w:t>
      </w:r>
    </w:p>
    <w:p w14:paraId="2F14A015" w14:textId="74C0184B" w:rsidR="00F773C0" w:rsidRDefault="008C1602" w:rsidP="000866D4">
      <w:pPr>
        <w:tabs>
          <w:tab w:val="left" w:pos="540"/>
          <w:tab w:val="left" w:pos="1080"/>
          <w:tab w:val="left" w:pos="1620"/>
        </w:tabs>
        <w:spacing w:after="0"/>
        <w:rPr>
          <w:rFonts w:cs="Times New Roman"/>
        </w:rPr>
      </w:pPr>
      <w:r w:rsidRPr="00311523">
        <w:t>The sensitive use of gowns and drapes during the physical examination is important to strike a balance between patient comfort and exposure</w:t>
      </w:r>
      <w:r w:rsidR="00575AE0">
        <w:t xml:space="preserve"> (</w:t>
      </w:r>
      <w:commentRangeStart w:id="20"/>
      <w:r w:rsidR="00A50A90" w:rsidRPr="00A50A90">
        <w:rPr>
          <w:b/>
        </w:rPr>
        <w:t xml:space="preserve">Figure </w:t>
      </w:r>
      <w:r w:rsidR="00575AE0" w:rsidRPr="00A50A90">
        <w:rPr>
          <w:b/>
        </w:rPr>
        <w:t>1</w:t>
      </w:r>
      <w:commentRangeEnd w:id="20"/>
      <w:r w:rsidR="00575AE0" w:rsidRPr="00A50A90">
        <w:rPr>
          <w:rStyle w:val="CommentReference"/>
          <w:b/>
        </w:rPr>
        <w:commentReference w:id="20"/>
      </w:r>
      <w:r w:rsidR="00575AE0">
        <w:t>)</w:t>
      </w:r>
      <w:r w:rsidRPr="00311523">
        <w:t>. The examination should not be compromised out of the clinician’s concern for patient exposure</w:t>
      </w:r>
      <w:r w:rsidR="00204BE1">
        <w:t>,</w:t>
      </w:r>
      <w:r w:rsidRPr="00311523">
        <w:t xml:space="preserve"> since </w:t>
      </w:r>
      <w:r w:rsidR="00204BE1">
        <w:t xml:space="preserve">the </w:t>
      </w:r>
      <w:r w:rsidRPr="00311523">
        <w:t>proper use of draping allow</w:t>
      </w:r>
      <w:r w:rsidR="00204BE1">
        <w:t>s</w:t>
      </w:r>
      <w:r w:rsidRPr="00311523">
        <w:t xml:space="preserve"> for the proper exam to be performed in most clinical circumstances. Examination through clothing, sheets, or gowns is incorrect technique, though </w:t>
      </w:r>
      <w:r w:rsidRPr="00311523">
        <w:rPr>
          <w:rFonts w:cs="Times New Roman"/>
        </w:rPr>
        <w:t>only the areas of the body being directly examined at a given time need to be exposed</w:t>
      </w:r>
      <w:r>
        <w:rPr>
          <w:rFonts w:cs="Times New Roman"/>
        </w:rPr>
        <w:t>, and once an area has finished being examined, a clinician should replace the drape or clothing before moving on to the next area</w:t>
      </w:r>
      <w:r w:rsidRPr="00311523">
        <w:rPr>
          <w:rFonts w:cs="Times New Roman"/>
        </w:rPr>
        <w:t xml:space="preserve">. </w:t>
      </w:r>
      <w:r>
        <w:rPr>
          <w:rFonts w:cs="Times New Roman"/>
        </w:rPr>
        <w:t>An examiner shouldn’t reach under a gown or clothing to examine a patient, and they should e</w:t>
      </w:r>
      <w:r w:rsidRPr="00311523">
        <w:rPr>
          <w:rFonts w:cs="Times New Roman"/>
        </w:rPr>
        <w:t>nlist the patient’s help in moving the gown or drape th</w:t>
      </w:r>
      <w:r>
        <w:rPr>
          <w:rFonts w:cs="Times New Roman"/>
        </w:rPr>
        <w:t>r</w:t>
      </w:r>
      <w:r w:rsidRPr="00311523">
        <w:rPr>
          <w:rFonts w:cs="Times New Roman"/>
        </w:rPr>
        <w:t>ough</w:t>
      </w:r>
      <w:r>
        <w:rPr>
          <w:rFonts w:cs="Times New Roman"/>
        </w:rPr>
        <w:t>out</w:t>
      </w:r>
      <w:r w:rsidRPr="00311523">
        <w:rPr>
          <w:rFonts w:cs="Times New Roman"/>
        </w:rPr>
        <w:t xml:space="preserve"> the exam</w:t>
      </w:r>
      <w:r>
        <w:rPr>
          <w:rFonts w:cs="Times New Roman"/>
        </w:rPr>
        <w:t>, as this</w:t>
      </w:r>
      <w:r w:rsidRPr="00311523">
        <w:rPr>
          <w:rFonts w:cs="Times New Roman"/>
        </w:rPr>
        <w:t xml:space="preserve"> allows the patient to maintain some control over the degree of exposure. Letting the patient know what </w:t>
      </w:r>
      <w:r w:rsidR="00204BE1">
        <w:rPr>
          <w:rFonts w:cs="Times New Roman"/>
        </w:rPr>
        <w:t>is about to be done</w:t>
      </w:r>
      <w:r w:rsidRPr="00311523">
        <w:rPr>
          <w:rFonts w:cs="Times New Roman"/>
        </w:rPr>
        <w:t xml:space="preserve"> before mov</w:t>
      </w:r>
      <w:r w:rsidR="00204BE1">
        <w:rPr>
          <w:rFonts w:cs="Times New Roman"/>
        </w:rPr>
        <w:t>ing</w:t>
      </w:r>
      <w:r w:rsidRPr="00311523">
        <w:rPr>
          <w:rFonts w:cs="Times New Roman"/>
        </w:rPr>
        <w:t xml:space="preserve"> a gown or drape is also important</w:t>
      </w:r>
      <w:r w:rsidR="00204BE1">
        <w:rPr>
          <w:rFonts w:cs="Times New Roman"/>
        </w:rPr>
        <w:t>,</w:t>
      </w:r>
      <w:r w:rsidRPr="00311523">
        <w:rPr>
          <w:rFonts w:cs="Times New Roman"/>
        </w:rPr>
        <w:t xml:space="preserve"> as proper communication put</w:t>
      </w:r>
      <w:r w:rsidR="00204BE1">
        <w:rPr>
          <w:rFonts w:cs="Times New Roman"/>
        </w:rPr>
        <w:t>s</w:t>
      </w:r>
      <w:r w:rsidRPr="00311523">
        <w:rPr>
          <w:rFonts w:cs="Times New Roman"/>
        </w:rPr>
        <w:t xml:space="preserve"> the patient at greater ease. </w:t>
      </w:r>
      <w:r>
        <w:rPr>
          <w:rFonts w:cs="Times New Roman"/>
        </w:rPr>
        <w:t xml:space="preserve">If a clinician has tied the gown during the exam, they should retie it before asking the patient to step down from the table. </w:t>
      </w:r>
      <w:r w:rsidRPr="00311523">
        <w:rPr>
          <w:rFonts w:cs="Times New Roman"/>
        </w:rPr>
        <w:t xml:space="preserve">The handful of draping techniques demonstrated in this video can be used together for all </w:t>
      </w:r>
      <w:r w:rsidR="00A50A90">
        <w:rPr>
          <w:rFonts w:cs="Times New Roman"/>
        </w:rPr>
        <w:t xml:space="preserve">the </w:t>
      </w:r>
      <w:r w:rsidRPr="00311523">
        <w:rPr>
          <w:rFonts w:cs="Times New Roman"/>
        </w:rPr>
        <w:t xml:space="preserve">standard parts of the physical examination. As with all </w:t>
      </w:r>
      <w:r w:rsidR="00A50A90">
        <w:rPr>
          <w:rFonts w:cs="Times New Roman"/>
        </w:rPr>
        <w:t xml:space="preserve">the </w:t>
      </w:r>
      <w:r w:rsidRPr="00311523">
        <w:rPr>
          <w:rFonts w:cs="Times New Roman"/>
        </w:rPr>
        <w:t>other aspects of the physical examination, developing comfort and individual stylistic variations in draping technique takes deliberate practice.</w:t>
      </w:r>
    </w:p>
    <w:p w14:paraId="3053A7EA" w14:textId="77777777" w:rsidR="00575AE0" w:rsidRDefault="00575AE0" w:rsidP="000866D4">
      <w:pPr>
        <w:tabs>
          <w:tab w:val="left" w:pos="540"/>
          <w:tab w:val="left" w:pos="1080"/>
          <w:tab w:val="left" w:pos="1620"/>
        </w:tabs>
        <w:spacing w:after="0"/>
        <w:rPr>
          <w:rFonts w:cs="Times New Roman"/>
        </w:rPr>
      </w:pPr>
    </w:p>
    <w:p w14:paraId="61FA7DA7" w14:textId="0880F026" w:rsidR="00575AE0" w:rsidRPr="002630E6" w:rsidRDefault="00575AE0" w:rsidP="000866D4">
      <w:pPr>
        <w:tabs>
          <w:tab w:val="left" w:pos="540"/>
          <w:tab w:val="left" w:pos="1080"/>
          <w:tab w:val="left" w:pos="1620"/>
        </w:tabs>
        <w:spacing w:after="0"/>
        <w:rPr>
          <w:rFonts w:cs="Times New Roman"/>
          <w:b/>
          <w:sz w:val="28"/>
        </w:rPr>
      </w:pPr>
      <w:r w:rsidRPr="002630E6">
        <w:rPr>
          <w:rFonts w:cs="Times New Roman"/>
          <w:b/>
          <w:sz w:val="28"/>
        </w:rPr>
        <w:t>Figure</w:t>
      </w:r>
      <w:r w:rsidR="00BB043E">
        <w:rPr>
          <w:rFonts w:cs="Times New Roman"/>
          <w:b/>
          <w:sz w:val="28"/>
        </w:rPr>
        <w:t>s</w:t>
      </w:r>
    </w:p>
    <w:p w14:paraId="7E87CB81" w14:textId="0870FC32" w:rsidR="00575AE0" w:rsidRPr="00BB043E" w:rsidRDefault="00A50A90" w:rsidP="000866D4">
      <w:pPr>
        <w:tabs>
          <w:tab w:val="left" w:pos="540"/>
          <w:tab w:val="left" w:pos="1080"/>
          <w:tab w:val="left" w:pos="1620"/>
        </w:tabs>
        <w:spacing w:after="0"/>
        <w:rPr>
          <w:rFonts w:cs="Times New Roman"/>
        </w:rPr>
      </w:pPr>
      <w:r>
        <w:rPr>
          <w:rFonts w:cs="Times New Roman"/>
        </w:rPr>
        <w:t xml:space="preserve">Figure </w:t>
      </w:r>
      <w:r w:rsidR="00575AE0">
        <w:rPr>
          <w:rFonts w:cs="Times New Roman"/>
        </w:rPr>
        <w:t>1</w:t>
      </w:r>
      <w:r w:rsidR="00BB043E">
        <w:rPr>
          <w:rFonts w:cs="Times New Roman"/>
        </w:rPr>
        <w:t>:</w:t>
      </w:r>
      <w:r w:rsidR="00575AE0">
        <w:rPr>
          <w:rFonts w:cs="Times New Roman"/>
        </w:rPr>
        <w:t xml:space="preserve"> </w:t>
      </w:r>
      <w:r w:rsidR="002630E6">
        <w:rPr>
          <w:rFonts w:cs="Times New Roman"/>
        </w:rPr>
        <w:t>General considerations for the s</w:t>
      </w:r>
      <w:r w:rsidR="00575AE0">
        <w:rPr>
          <w:rFonts w:cs="Times New Roman"/>
        </w:rPr>
        <w:t>ensitive use</w:t>
      </w:r>
      <w:r w:rsidR="00BB043E">
        <w:rPr>
          <w:rFonts w:cs="Times New Roman"/>
        </w:rPr>
        <w:t xml:space="preserve"> of</w:t>
      </w:r>
      <w:r w:rsidR="00575AE0">
        <w:rPr>
          <w:rFonts w:cs="Times New Roman"/>
        </w:rPr>
        <w:t xml:space="preserve"> </w:t>
      </w:r>
      <w:r w:rsidR="002630E6">
        <w:rPr>
          <w:rFonts w:cs="Times New Roman"/>
        </w:rPr>
        <w:t>d</w:t>
      </w:r>
      <w:r w:rsidR="00575AE0">
        <w:rPr>
          <w:rFonts w:cs="Times New Roman"/>
        </w:rPr>
        <w:t xml:space="preserve">rapes and </w:t>
      </w:r>
      <w:r w:rsidR="002630E6">
        <w:rPr>
          <w:rFonts w:cs="Times New Roman"/>
        </w:rPr>
        <w:t>g</w:t>
      </w:r>
      <w:r w:rsidR="00575AE0">
        <w:rPr>
          <w:rFonts w:cs="Times New Roman"/>
        </w:rPr>
        <w:t>owns</w:t>
      </w:r>
      <w:r w:rsidR="002630E6">
        <w:rPr>
          <w:rFonts w:cs="Times New Roman"/>
        </w:rPr>
        <w:t>.</w:t>
      </w:r>
    </w:p>
    <w:sectPr w:rsidR="00575AE0" w:rsidRPr="00BB043E"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a Sivachenko" w:date="2015-04-21T11:47:00Z" w:initials="AS">
    <w:p w14:paraId="07D87917" w14:textId="0F584F4C" w:rsidR="007349DB" w:rsidRDefault="007349DB">
      <w:pPr>
        <w:pStyle w:val="CommentText"/>
      </w:pPr>
      <w:r>
        <w:rPr>
          <w:rStyle w:val="CommentReference"/>
        </w:rPr>
        <w:annotationRef/>
      </w:r>
      <w:r>
        <w:rPr>
          <w:rStyle w:val="CommentReference"/>
        </w:rPr>
        <w:t>Here the author suggests to show an image of a physician auscultating the patient with the membrane of the stethoscope placed directly on the skin. AS</w:t>
      </w:r>
    </w:p>
  </w:comment>
  <w:comment w:id="3" w:author="Anna Sivachenko" w:date="2015-04-21T10:22:00Z" w:initials="AS">
    <w:p w14:paraId="0F733EB2" w14:textId="4C685C24" w:rsidR="007349DB" w:rsidRDefault="007349DB">
      <w:pPr>
        <w:pStyle w:val="CommentText"/>
      </w:pPr>
      <w:r>
        <w:rPr>
          <w:rStyle w:val="CommentReference"/>
        </w:rPr>
        <w:annotationRef/>
      </w:r>
      <w:r>
        <w:t>The author suggests to show here a video clip of a shirtless man.</w:t>
      </w:r>
    </w:p>
  </w:comment>
  <w:comment w:id="6" w:author="Jessica Stanis" w:date="2015-04-23T15:35:00Z" w:initials="JS">
    <w:p w14:paraId="6A5AA981" w14:textId="39226AF3" w:rsidR="007349DB" w:rsidRDefault="007349DB">
      <w:pPr>
        <w:pStyle w:val="CommentText"/>
      </w:pPr>
      <w:r>
        <w:rPr>
          <w:rStyle w:val="CommentReference"/>
        </w:rPr>
        <w:annotationRef/>
      </w:r>
      <w:r>
        <w:t>An original comment was made about filming a shirtless male, so I removed this highlighting, unless a male and female subject are going to be filmed.</w:t>
      </w:r>
    </w:p>
  </w:comment>
  <w:comment w:id="7" w:author="Anna Sivachenko" w:date="2015-04-27T11:53:00Z" w:initials="AS">
    <w:p w14:paraId="176F1DE3" w14:textId="4D79A259" w:rsidR="007F417B" w:rsidRDefault="007F417B">
      <w:pPr>
        <w:pStyle w:val="CommentText"/>
        <w:rPr>
          <w:rStyle w:val="CommentReference"/>
        </w:rPr>
      </w:pPr>
      <w:r>
        <w:rPr>
          <w:rStyle w:val="CommentReference"/>
        </w:rPr>
        <w:annotationRef/>
      </w:r>
      <w:r>
        <w:rPr>
          <w:rStyle w:val="CommentReference"/>
        </w:rPr>
        <w:t xml:space="preserve">The author says that sometimes patients are shirtless, but the point of this manuscript is how to examine a patient in a gown – which is pretty much any hospitalized patient that is being examined in his bed during the rounds.  So what the author was suggesting is to show a shirtless man for a moment, but then demonstrate all these maneuvers on the patient wearing a gown. </w:t>
      </w:r>
    </w:p>
    <w:p w14:paraId="74DC9629" w14:textId="6B0A3D81" w:rsidR="007F417B" w:rsidRDefault="007F417B">
      <w:pPr>
        <w:pStyle w:val="CommentText"/>
      </w:pPr>
      <w:r>
        <w:rPr>
          <w:rStyle w:val="CommentReference"/>
        </w:rPr>
        <w:t>I think they want to show if on female patient too. AS</w:t>
      </w:r>
    </w:p>
  </w:comment>
  <w:comment w:id="20" w:author="Anna Sivachenko" w:date="2015-04-21T15:53:00Z" w:initials="AS">
    <w:p w14:paraId="08FD7540" w14:textId="51848B44" w:rsidR="007349DB" w:rsidRDefault="007349DB">
      <w:pPr>
        <w:pStyle w:val="CommentText"/>
        <w:rPr>
          <w:rStyle w:val="CommentReference"/>
        </w:rPr>
      </w:pPr>
      <w:r>
        <w:rPr>
          <w:rStyle w:val="CommentReference"/>
        </w:rPr>
        <w:annotationRef/>
      </w:r>
      <w:r>
        <w:rPr>
          <w:rStyle w:val="CommentReference"/>
        </w:rPr>
        <w:t xml:space="preserve">Figure 1 summarizes general considerations for sensitive draping during the physical exam. I am not positive where the best placement is for it; originally it was written as a part of the Procedure and converted into a table to meet the formatting limits. </w:t>
      </w:r>
    </w:p>
    <w:p w14:paraId="403908CF" w14:textId="397A3D6F" w:rsidR="007349DB" w:rsidRDefault="007349DB">
      <w:pPr>
        <w:pStyle w:val="CommentText"/>
      </w:pPr>
      <w:r>
        <w:rPr>
          <w:rStyle w:val="CommentReference"/>
        </w:rPr>
        <w:t>For your consideration. 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D87917" w15:done="0"/>
  <w15:commentEx w15:paraId="0F733EB2" w15:done="0"/>
  <w15:commentEx w15:paraId="6A5AA981" w15:done="0"/>
  <w15:commentEx w15:paraId="74DC9629" w15:done="0"/>
  <w15:commentEx w15:paraId="403908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FE29F" w14:textId="77777777" w:rsidR="00960A85" w:rsidRDefault="00960A85" w:rsidP="00AF23B3">
      <w:pPr>
        <w:spacing w:after="0"/>
      </w:pPr>
      <w:r>
        <w:separator/>
      </w:r>
    </w:p>
  </w:endnote>
  <w:endnote w:type="continuationSeparator" w:id="0">
    <w:p w14:paraId="235B81AC" w14:textId="77777777" w:rsidR="00960A85" w:rsidRDefault="00960A85" w:rsidP="00AF23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6E061" w14:textId="77777777" w:rsidR="00960A85" w:rsidRDefault="00960A85" w:rsidP="00AF23B3">
      <w:pPr>
        <w:spacing w:after="0"/>
      </w:pPr>
      <w:r>
        <w:separator/>
      </w:r>
    </w:p>
  </w:footnote>
  <w:footnote w:type="continuationSeparator" w:id="0">
    <w:p w14:paraId="3507AD1D" w14:textId="77777777" w:rsidR="00960A85" w:rsidRDefault="00960A85" w:rsidP="00AF23B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334999"/>
      <w:docPartObj>
        <w:docPartGallery w:val="Page Numbers (Top of Page)"/>
        <w:docPartUnique/>
      </w:docPartObj>
    </w:sdtPr>
    <w:sdtEndPr>
      <w:rPr>
        <w:noProof/>
      </w:rPr>
    </w:sdtEndPr>
    <w:sdtContent>
      <w:p w14:paraId="5D34B439" w14:textId="0299EDCF" w:rsidR="007349DB" w:rsidRDefault="007349DB">
        <w:pPr>
          <w:pStyle w:val="Header"/>
          <w:jc w:val="right"/>
        </w:pPr>
        <w:r>
          <w:fldChar w:fldCharType="begin"/>
        </w:r>
        <w:r>
          <w:instrText xml:space="preserve"> PAGE   \* MERGEFORMAT </w:instrText>
        </w:r>
        <w:r>
          <w:fldChar w:fldCharType="separate"/>
        </w:r>
        <w:r w:rsidR="0025089D">
          <w:rPr>
            <w:noProof/>
          </w:rPr>
          <w:t>1</w:t>
        </w:r>
        <w:r>
          <w:rPr>
            <w:noProof/>
          </w:rPr>
          <w:fldChar w:fldCharType="end"/>
        </w:r>
      </w:p>
    </w:sdtContent>
  </w:sdt>
  <w:p w14:paraId="2A5F9630" w14:textId="77777777" w:rsidR="007349DB" w:rsidRDefault="007349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B6DF7"/>
    <w:multiLevelType w:val="multilevel"/>
    <w:tmpl w:val="E20222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31132DA"/>
    <w:multiLevelType w:val="hybridMultilevel"/>
    <w:tmpl w:val="4A8669CE"/>
    <w:lvl w:ilvl="0" w:tplc="00C83310">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402366"/>
    <w:multiLevelType w:val="hybridMultilevel"/>
    <w:tmpl w:val="7F184E2C"/>
    <w:lvl w:ilvl="0" w:tplc="00C83310">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E0FD7"/>
    <w:multiLevelType w:val="hybridMultilevel"/>
    <w:tmpl w:val="E632B386"/>
    <w:lvl w:ilvl="0" w:tplc="69A8F12C">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E53C79"/>
    <w:multiLevelType w:val="hybridMultilevel"/>
    <w:tmpl w:val="470630DA"/>
    <w:lvl w:ilvl="0" w:tplc="00C83310">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8F5F48"/>
    <w:multiLevelType w:val="hybridMultilevel"/>
    <w:tmpl w:val="AECC49F0"/>
    <w:lvl w:ilvl="0" w:tplc="00C83310">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3F2EBA"/>
    <w:multiLevelType w:val="multilevel"/>
    <w:tmpl w:val="B518CB8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CA03C06"/>
    <w:multiLevelType w:val="hybridMultilevel"/>
    <w:tmpl w:val="F3F6D6AE"/>
    <w:lvl w:ilvl="0" w:tplc="00C83310">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9275D5"/>
    <w:multiLevelType w:val="hybridMultilevel"/>
    <w:tmpl w:val="8ED63864"/>
    <w:lvl w:ilvl="0" w:tplc="00C83310">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DA3250"/>
    <w:multiLevelType w:val="multilevel"/>
    <w:tmpl w:val="C4BE40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7"/>
  </w:num>
  <w:num w:numId="3">
    <w:abstractNumId w:val="0"/>
  </w:num>
  <w:num w:numId="4">
    <w:abstractNumId w:val="2"/>
  </w:num>
  <w:num w:numId="5">
    <w:abstractNumId w:val="9"/>
  </w:num>
  <w:num w:numId="6">
    <w:abstractNumId w:val="8"/>
  </w:num>
  <w:num w:numId="7">
    <w:abstractNumId w:val="5"/>
  </w:num>
  <w:num w:numId="8">
    <w:abstractNumId w:val="4"/>
  </w:num>
  <w:num w:numId="9">
    <w:abstractNumId w:val="1"/>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5057"/>
    <w:rsid w:val="00020F43"/>
    <w:rsid w:val="00021220"/>
    <w:rsid w:val="00044C22"/>
    <w:rsid w:val="00051AFA"/>
    <w:rsid w:val="00054FEF"/>
    <w:rsid w:val="000569EB"/>
    <w:rsid w:val="00056DC9"/>
    <w:rsid w:val="00065390"/>
    <w:rsid w:val="00066BB1"/>
    <w:rsid w:val="00066CF1"/>
    <w:rsid w:val="00073B11"/>
    <w:rsid w:val="00074931"/>
    <w:rsid w:val="000849A0"/>
    <w:rsid w:val="000866D4"/>
    <w:rsid w:val="00092CC9"/>
    <w:rsid w:val="000A30A1"/>
    <w:rsid w:val="000B165C"/>
    <w:rsid w:val="000B34F3"/>
    <w:rsid w:val="000C5FE7"/>
    <w:rsid w:val="000D249D"/>
    <w:rsid w:val="000D633A"/>
    <w:rsid w:val="000E4797"/>
    <w:rsid w:val="000E5E09"/>
    <w:rsid w:val="000F0E01"/>
    <w:rsid w:val="00131386"/>
    <w:rsid w:val="00134DBD"/>
    <w:rsid w:val="00155425"/>
    <w:rsid w:val="00157002"/>
    <w:rsid w:val="00157A59"/>
    <w:rsid w:val="00160ADD"/>
    <w:rsid w:val="00161587"/>
    <w:rsid w:val="00161B26"/>
    <w:rsid w:val="00194406"/>
    <w:rsid w:val="001945D5"/>
    <w:rsid w:val="001A434A"/>
    <w:rsid w:val="001B426F"/>
    <w:rsid w:val="001C2BC4"/>
    <w:rsid w:val="001D5547"/>
    <w:rsid w:val="001F0B30"/>
    <w:rsid w:val="00204BE1"/>
    <w:rsid w:val="002151FD"/>
    <w:rsid w:val="00227BD7"/>
    <w:rsid w:val="00241A3B"/>
    <w:rsid w:val="00241F1A"/>
    <w:rsid w:val="0025089D"/>
    <w:rsid w:val="00256179"/>
    <w:rsid w:val="00257860"/>
    <w:rsid w:val="0026309B"/>
    <w:rsid w:val="002630E6"/>
    <w:rsid w:val="00290670"/>
    <w:rsid w:val="00290FD4"/>
    <w:rsid w:val="00293580"/>
    <w:rsid w:val="002A477E"/>
    <w:rsid w:val="002B558B"/>
    <w:rsid w:val="002B6E93"/>
    <w:rsid w:val="002C4BCD"/>
    <w:rsid w:val="002D4C90"/>
    <w:rsid w:val="00311523"/>
    <w:rsid w:val="00311774"/>
    <w:rsid w:val="00313D87"/>
    <w:rsid w:val="0032187B"/>
    <w:rsid w:val="00321AE2"/>
    <w:rsid w:val="0033643F"/>
    <w:rsid w:val="003423F8"/>
    <w:rsid w:val="00344339"/>
    <w:rsid w:val="003765CB"/>
    <w:rsid w:val="003774B9"/>
    <w:rsid w:val="00377590"/>
    <w:rsid w:val="00386516"/>
    <w:rsid w:val="00392BF9"/>
    <w:rsid w:val="003951B0"/>
    <w:rsid w:val="003C39F4"/>
    <w:rsid w:val="003D1CE0"/>
    <w:rsid w:val="003E7885"/>
    <w:rsid w:val="00402E9D"/>
    <w:rsid w:val="00406600"/>
    <w:rsid w:val="0042318A"/>
    <w:rsid w:val="00426510"/>
    <w:rsid w:val="00433005"/>
    <w:rsid w:val="0043400C"/>
    <w:rsid w:val="004352F6"/>
    <w:rsid w:val="004473E0"/>
    <w:rsid w:val="00461C5B"/>
    <w:rsid w:val="0047061F"/>
    <w:rsid w:val="00486C27"/>
    <w:rsid w:val="0049586A"/>
    <w:rsid w:val="004A0DC4"/>
    <w:rsid w:val="004D2B47"/>
    <w:rsid w:val="004D63AC"/>
    <w:rsid w:val="004F1C67"/>
    <w:rsid w:val="004F5217"/>
    <w:rsid w:val="00504172"/>
    <w:rsid w:val="005169F3"/>
    <w:rsid w:val="00517055"/>
    <w:rsid w:val="00553209"/>
    <w:rsid w:val="00557D9E"/>
    <w:rsid w:val="00571340"/>
    <w:rsid w:val="00575AE0"/>
    <w:rsid w:val="0058032E"/>
    <w:rsid w:val="005942C1"/>
    <w:rsid w:val="005A0954"/>
    <w:rsid w:val="005A70B8"/>
    <w:rsid w:val="005A7C7D"/>
    <w:rsid w:val="005B4556"/>
    <w:rsid w:val="005F0E77"/>
    <w:rsid w:val="005F1A60"/>
    <w:rsid w:val="006165C7"/>
    <w:rsid w:val="00620FAB"/>
    <w:rsid w:val="00621C79"/>
    <w:rsid w:val="0064043E"/>
    <w:rsid w:val="00641146"/>
    <w:rsid w:val="0064518D"/>
    <w:rsid w:val="006460DF"/>
    <w:rsid w:val="0067162A"/>
    <w:rsid w:val="00675B38"/>
    <w:rsid w:val="00684EFD"/>
    <w:rsid w:val="00687728"/>
    <w:rsid w:val="006941D9"/>
    <w:rsid w:val="00694EC0"/>
    <w:rsid w:val="006A4D88"/>
    <w:rsid w:val="006A5CE0"/>
    <w:rsid w:val="006B7673"/>
    <w:rsid w:val="006C2522"/>
    <w:rsid w:val="006C357B"/>
    <w:rsid w:val="006D4388"/>
    <w:rsid w:val="006E5338"/>
    <w:rsid w:val="006E5E96"/>
    <w:rsid w:val="006E7918"/>
    <w:rsid w:val="006F043D"/>
    <w:rsid w:val="0070649E"/>
    <w:rsid w:val="00712104"/>
    <w:rsid w:val="00713190"/>
    <w:rsid w:val="00723B73"/>
    <w:rsid w:val="00727505"/>
    <w:rsid w:val="007349DB"/>
    <w:rsid w:val="007367AE"/>
    <w:rsid w:val="0074015C"/>
    <w:rsid w:val="0075041E"/>
    <w:rsid w:val="00755705"/>
    <w:rsid w:val="0076565F"/>
    <w:rsid w:val="00780E28"/>
    <w:rsid w:val="00786EBB"/>
    <w:rsid w:val="007877AA"/>
    <w:rsid w:val="00795632"/>
    <w:rsid w:val="007B205F"/>
    <w:rsid w:val="007B6B92"/>
    <w:rsid w:val="007C5B9B"/>
    <w:rsid w:val="007D5850"/>
    <w:rsid w:val="007D6AD7"/>
    <w:rsid w:val="007E1378"/>
    <w:rsid w:val="007F417B"/>
    <w:rsid w:val="0080259B"/>
    <w:rsid w:val="00813475"/>
    <w:rsid w:val="008171E2"/>
    <w:rsid w:val="0083695C"/>
    <w:rsid w:val="00840425"/>
    <w:rsid w:val="00847B0D"/>
    <w:rsid w:val="00855EEF"/>
    <w:rsid w:val="00871B10"/>
    <w:rsid w:val="00880652"/>
    <w:rsid w:val="00896C9E"/>
    <w:rsid w:val="008B7973"/>
    <w:rsid w:val="008C1602"/>
    <w:rsid w:val="008C59D3"/>
    <w:rsid w:val="008D0F84"/>
    <w:rsid w:val="008D2D84"/>
    <w:rsid w:val="009070B6"/>
    <w:rsid w:val="00922B04"/>
    <w:rsid w:val="009417CE"/>
    <w:rsid w:val="00945C7C"/>
    <w:rsid w:val="0095511E"/>
    <w:rsid w:val="00960A85"/>
    <w:rsid w:val="00962834"/>
    <w:rsid w:val="00980C01"/>
    <w:rsid w:val="00993AC3"/>
    <w:rsid w:val="009A7B9F"/>
    <w:rsid w:val="009B5D22"/>
    <w:rsid w:val="009C3AD6"/>
    <w:rsid w:val="009D6D3A"/>
    <w:rsid w:val="009F16F3"/>
    <w:rsid w:val="00A40CD8"/>
    <w:rsid w:val="00A4451A"/>
    <w:rsid w:val="00A50A90"/>
    <w:rsid w:val="00A614A1"/>
    <w:rsid w:val="00A82314"/>
    <w:rsid w:val="00AA3783"/>
    <w:rsid w:val="00AB1EF9"/>
    <w:rsid w:val="00AC1AF4"/>
    <w:rsid w:val="00AF23B3"/>
    <w:rsid w:val="00B030EB"/>
    <w:rsid w:val="00B106D7"/>
    <w:rsid w:val="00B27F63"/>
    <w:rsid w:val="00B36C41"/>
    <w:rsid w:val="00B441F0"/>
    <w:rsid w:val="00B55B01"/>
    <w:rsid w:val="00B63C03"/>
    <w:rsid w:val="00B6463E"/>
    <w:rsid w:val="00B73EF0"/>
    <w:rsid w:val="00B82586"/>
    <w:rsid w:val="00B93190"/>
    <w:rsid w:val="00BB043E"/>
    <w:rsid w:val="00BC24D6"/>
    <w:rsid w:val="00BD6836"/>
    <w:rsid w:val="00BE239F"/>
    <w:rsid w:val="00BE748F"/>
    <w:rsid w:val="00BF232E"/>
    <w:rsid w:val="00C01BAC"/>
    <w:rsid w:val="00C31AD4"/>
    <w:rsid w:val="00C740A2"/>
    <w:rsid w:val="00C860BE"/>
    <w:rsid w:val="00C92F4F"/>
    <w:rsid w:val="00CB4DE8"/>
    <w:rsid w:val="00CB731C"/>
    <w:rsid w:val="00CE122E"/>
    <w:rsid w:val="00CE5149"/>
    <w:rsid w:val="00D0108A"/>
    <w:rsid w:val="00D11538"/>
    <w:rsid w:val="00D14A41"/>
    <w:rsid w:val="00D25870"/>
    <w:rsid w:val="00D3062C"/>
    <w:rsid w:val="00D309D0"/>
    <w:rsid w:val="00D62F49"/>
    <w:rsid w:val="00D65922"/>
    <w:rsid w:val="00D7000C"/>
    <w:rsid w:val="00D7741B"/>
    <w:rsid w:val="00D97ED9"/>
    <w:rsid w:val="00DA3FB7"/>
    <w:rsid w:val="00DD3DBE"/>
    <w:rsid w:val="00DE14B2"/>
    <w:rsid w:val="00DE665D"/>
    <w:rsid w:val="00DE6C1E"/>
    <w:rsid w:val="00DF17A2"/>
    <w:rsid w:val="00DF552C"/>
    <w:rsid w:val="00DF7813"/>
    <w:rsid w:val="00E00B35"/>
    <w:rsid w:val="00E056CD"/>
    <w:rsid w:val="00E05AE0"/>
    <w:rsid w:val="00E10ABF"/>
    <w:rsid w:val="00E21764"/>
    <w:rsid w:val="00E26A14"/>
    <w:rsid w:val="00E53B29"/>
    <w:rsid w:val="00E658E9"/>
    <w:rsid w:val="00E74FE5"/>
    <w:rsid w:val="00E80F3B"/>
    <w:rsid w:val="00E86464"/>
    <w:rsid w:val="00EA0521"/>
    <w:rsid w:val="00EA5DD5"/>
    <w:rsid w:val="00EB1F81"/>
    <w:rsid w:val="00EC53EF"/>
    <w:rsid w:val="00EE1A2C"/>
    <w:rsid w:val="00EE4FF0"/>
    <w:rsid w:val="00EE5421"/>
    <w:rsid w:val="00EF40D1"/>
    <w:rsid w:val="00F10294"/>
    <w:rsid w:val="00F27975"/>
    <w:rsid w:val="00F507E9"/>
    <w:rsid w:val="00F6556D"/>
    <w:rsid w:val="00F73538"/>
    <w:rsid w:val="00F773C0"/>
    <w:rsid w:val="00FA5323"/>
    <w:rsid w:val="00FB0DBD"/>
    <w:rsid w:val="00FD45DA"/>
    <w:rsid w:val="00FD5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1C22E"/>
  <w15:docId w15:val="{C43BF3DC-C930-4CD8-9BA6-D53B1CDD0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styleId="NoSpacing">
    <w:name w:val="No Spacing"/>
    <w:uiPriority w:val="1"/>
    <w:qFormat/>
    <w:rsid w:val="00344339"/>
    <w:pPr>
      <w:spacing w:after="0" w:line="240" w:lineRule="auto"/>
    </w:pPr>
  </w:style>
  <w:style w:type="paragraph" w:styleId="Header">
    <w:name w:val="header"/>
    <w:basedOn w:val="Normal"/>
    <w:link w:val="HeaderChar"/>
    <w:uiPriority w:val="99"/>
    <w:unhideWhenUsed/>
    <w:rsid w:val="00AF23B3"/>
    <w:pPr>
      <w:tabs>
        <w:tab w:val="center" w:pos="4680"/>
        <w:tab w:val="right" w:pos="9360"/>
      </w:tabs>
      <w:spacing w:after="0"/>
    </w:pPr>
  </w:style>
  <w:style w:type="character" w:customStyle="1" w:styleId="HeaderChar">
    <w:name w:val="Header Char"/>
    <w:basedOn w:val="DefaultParagraphFont"/>
    <w:link w:val="Header"/>
    <w:uiPriority w:val="99"/>
    <w:rsid w:val="00AF23B3"/>
    <w:rPr>
      <w:sz w:val="24"/>
      <w:szCs w:val="24"/>
    </w:rPr>
  </w:style>
  <w:style w:type="paragraph" w:styleId="Footer">
    <w:name w:val="footer"/>
    <w:basedOn w:val="Normal"/>
    <w:link w:val="FooterChar"/>
    <w:uiPriority w:val="99"/>
    <w:unhideWhenUsed/>
    <w:rsid w:val="00AF23B3"/>
    <w:pPr>
      <w:tabs>
        <w:tab w:val="center" w:pos="4680"/>
        <w:tab w:val="right" w:pos="9360"/>
      </w:tabs>
      <w:spacing w:after="0"/>
    </w:pPr>
  </w:style>
  <w:style w:type="character" w:customStyle="1" w:styleId="FooterChar">
    <w:name w:val="Footer Char"/>
    <w:basedOn w:val="DefaultParagraphFont"/>
    <w:link w:val="Footer"/>
    <w:uiPriority w:val="99"/>
    <w:rsid w:val="00AF23B3"/>
    <w:rPr>
      <w:sz w:val="24"/>
      <w:szCs w:val="24"/>
    </w:rPr>
  </w:style>
  <w:style w:type="paragraph" w:styleId="Revision">
    <w:name w:val="Revision"/>
    <w:hidden/>
    <w:uiPriority w:val="99"/>
    <w:semiHidden/>
    <w:rsid w:val="0049586A"/>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F1C9F-CB91-4A28-BADD-A79BCA00C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1845</Words>
  <Characters>10522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12343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2015-04-27T19:51:00Z</dcterms:created>
  <dcterms:modified xsi:type="dcterms:W3CDTF">2015-04-27T19:51:00Z</dcterms:modified>
</cp:coreProperties>
</file>